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42E8F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</w:p>
    <w:p w14:paraId="38ACC5A0" w14:textId="77777777" w:rsidR="009D26F8" w:rsidRDefault="009D26F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</w:p>
    <w:p w14:paraId="57266530" w14:textId="77777777" w:rsidR="009D26F8" w:rsidRDefault="009D26F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</w:p>
    <w:p w14:paraId="7704C903" w14:textId="77777777" w:rsidR="009D26F8" w:rsidRDefault="009D26F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</w:p>
    <w:p w14:paraId="0DA06B7C" w14:textId="77777777" w:rsidR="009D26F8" w:rsidRDefault="009D26F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</w:p>
    <w:p w14:paraId="5E481D08" w14:textId="77777777" w:rsidR="009D26F8" w:rsidRDefault="009D26F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</w:p>
    <w:p w14:paraId="0F8EA376" w14:textId="77777777" w:rsidR="009D26F8" w:rsidRDefault="009D26F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</w:p>
    <w:p w14:paraId="496AE357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</w:p>
    <w:p w14:paraId="24A04DB5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</w:p>
    <w:p w14:paraId="34D1EF13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</w:p>
    <w:p w14:paraId="74CD68F7" w14:textId="77777777" w:rsidR="00DF0F32" w:rsidRDefault="000E323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  <w:r>
        <w:rPr>
          <w:rFonts w:ascii="Arial" w:eastAsia="Arial" w:hAnsi="Arial" w:cs="Arial"/>
          <w:b/>
          <w:color w:val="000000"/>
          <w:sz w:val="48"/>
          <w:szCs w:val="48"/>
        </w:rPr>
        <w:t xml:space="preserve">Assegnazione </w:t>
      </w:r>
    </w:p>
    <w:p w14:paraId="0740CD5C" w14:textId="74EA2B40" w:rsidR="00DF0F32" w:rsidRDefault="000E323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  <w:r>
        <w:rPr>
          <w:rFonts w:ascii="Arial" w:eastAsia="Arial" w:hAnsi="Arial" w:cs="Arial"/>
          <w:b/>
          <w:color w:val="000000"/>
          <w:sz w:val="48"/>
          <w:szCs w:val="48"/>
        </w:rPr>
        <w:t xml:space="preserve">docenti </w:t>
      </w:r>
    </w:p>
    <w:p w14:paraId="5C12FF30" w14:textId="77777777" w:rsidR="00DF0F32" w:rsidRDefault="00DF0F32" w:rsidP="00520B9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5FD4BA30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7EF7B6E6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30923D" w14:textId="77777777" w:rsidR="00DF0F32" w:rsidRDefault="000E323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Scuola Primaria</w:t>
      </w:r>
    </w:p>
    <w:p w14:paraId="6266EB3A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215AEB56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38030D3F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681FFCE8" w14:textId="50D5090B" w:rsidR="00DF0F32" w:rsidRDefault="00FA5BD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A</w:t>
      </w:r>
      <w:r w:rsidR="000E323D">
        <w:rPr>
          <w:rFonts w:ascii="Arial" w:eastAsia="Arial" w:hAnsi="Arial" w:cs="Arial"/>
          <w:b/>
          <w:color w:val="000000"/>
          <w:sz w:val="28"/>
          <w:szCs w:val="28"/>
        </w:rPr>
        <w:t>.</w:t>
      </w:r>
      <w:r>
        <w:rPr>
          <w:rFonts w:ascii="Arial" w:eastAsia="Arial" w:hAnsi="Arial" w:cs="Arial"/>
          <w:b/>
          <w:color w:val="000000"/>
          <w:sz w:val="28"/>
          <w:szCs w:val="28"/>
        </w:rPr>
        <w:t>S</w:t>
      </w:r>
      <w:r w:rsidR="000E323D">
        <w:rPr>
          <w:rFonts w:ascii="Arial" w:eastAsia="Arial" w:hAnsi="Arial" w:cs="Arial"/>
          <w:b/>
          <w:color w:val="000000"/>
          <w:sz w:val="28"/>
          <w:szCs w:val="28"/>
        </w:rPr>
        <w:t>. 202</w:t>
      </w:r>
      <w:r w:rsidR="00E60A82">
        <w:rPr>
          <w:rFonts w:ascii="Arial" w:eastAsia="Arial" w:hAnsi="Arial" w:cs="Arial"/>
          <w:b/>
          <w:color w:val="000000"/>
          <w:sz w:val="28"/>
          <w:szCs w:val="28"/>
        </w:rPr>
        <w:t>1</w:t>
      </w:r>
      <w:r w:rsidR="000E323D">
        <w:rPr>
          <w:rFonts w:ascii="Arial" w:eastAsia="Arial" w:hAnsi="Arial" w:cs="Arial"/>
          <w:b/>
          <w:color w:val="000000"/>
          <w:sz w:val="28"/>
          <w:szCs w:val="28"/>
        </w:rPr>
        <w:t>-202</w:t>
      </w:r>
      <w:r w:rsidR="00E60A82">
        <w:rPr>
          <w:rFonts w:ascii="Arial" w:eastAsia="Arial" w:hAnsi="Arial" w:cs="Arial"/>
          <w:b/>
          <w:color w:val="000000"/>
          <w:sz w:val="28"/>
          <w:szCs w:val="28"/>
        </w:rPr>
        <w:t>2</w:t>
      </w:r>
    </w:p>
    <w:p w14:paraId="2E363403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07627DC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FE41BC7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6D0AA10B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BD117A9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2F858131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2FBA03A0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E29EE44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9A651B5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C9996FE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2B42936C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341E6788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D76A952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C4A6B42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6E018CDA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C858B25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3A37DF56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0C7FB85E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1AD0A4A0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514843A0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5C571F20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tbl>
      <w:tblPr>
        <w:tblStyle w:val="a"/>
        <w:tblpPr w:leftFromText="141" w:rightFromText="141" w:vertAnchor="text" w:horzAnchor="margin" w:tblpXSpec="center" w:tblpY="97"/>
        <w:tblW w:w="1106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23"/>
        <w:gridCol w:w="229"/>
        <w:gridCol w:w="7"/>
        <w:gridCol w:w="1133"/>
        <w:gridCol w:w="332"/>
        <w:gridCol w:w="236"/>
        <w:gridCol w:w="1465"/>
        <w:gridCol w:w="236"/>
        <w:gridCol w:w="1323"/>
        <w:gridCol w:w="236"/>
        <w:gridCol w:w="1323"/>
        <w:gridCol w:w="236"/>
        <w:gridCol w:w="1324"/>
        <w:gridCol w:w="236"/>
        <w:gridCol w:w="1323"/>
      </w:tblGrid>
      <w:tr w:rsidR="00E60A82" w14:paraId="1F0D42CB" w14:textId="77777777" w:rsidTr="000A4BA1">
        <w:trPr>
          <w:trHeight w:val="260"/>
        </w:trPr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67A4AE" w14:textId="77777777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lastRenderedPageBreak/>
              <w:t>Discipline</w:t>
            </w:r>
          </w:p>
        </w:tc>
        <w:tc>
          <w:tcPr>
            <w:tcW w:w="2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02584B8" w14:textId="77777777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17B0F" w14:textId="77777777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</w:pPr>
            <w:r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  <w:t xml:space="preserve"> </w:t>
            </w:r>
          </w:p>
        </w:tc>
        <w:tc>
          <w:tcPr>
            <w:tcW w:w="8270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BABDBA" w14:textId="756155FC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</w:pPr>
            <w:r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  <w:t xml:space="preserve">                    EUPILIO   A.S. 202</w:t>
            </w:r>
            <w:r w:rsidR="00E84435"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  <w:t>1</w:t>
            </w:r>
            <w:r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  <w:t>-202</w:t>
            </w:r>
            <w:r w:rsidR="00E84435"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  <w:t>2</w:t>
            </w:r>
            <w:r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  <w:t xml:space="preserve">  </w:t>
            </w:r>
          </w:p>
        </w:tc>
      </w:tr>
      <w:tr w:rsidR="00962586" w14:paraId="0828C20F" w14:textId="77777777" w:rsidTr="000A4BA1">
        <w:trPr>
          <w:trHeight w:val="260"/>
        </w:trPr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C81E64" w14:textId="77777777" w:rsidR="00E60A82" w:rsidRDefault="00E60A82" w:rsidP="00E60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4A42C875" w14:textId="77777777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1^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FA14" w14:textId="77777777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2^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56DFB4" w14:textId="77777777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3^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D0E1C5" w14:textId="1C5B76EB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color w:val="000000"/>
              </w:rPr>
              <w:t>cl. 4^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21330" w14:textId="35540457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 xml:space="preserve">cl. </w:t>
            </w:r>
            <w:r w:rsidR="00962586">
              <w:rPr>
                <w:rFonts w:ascii="Arial Black" w:eastAsia="Arial Black" w:hAnsi="Arial Black" w:cs="Arial Black"/>
                <w:b/>
                <w:color w:val="000000"/>
              </w:rPr>
              <w:t>5</w:t>
            </w:r>
            <w:r>
              <w:rPr>
                <w:rFonts w:ascii="Arial Black" w:eastAsia="Arial Black" w:hAnsi="Arial Black" w:cs="Arial Black"/>
                <w:b/>
                <w:color w:val="000000"/>
              </w:rPr>
              <w:t>^</w:t>
            </w:r>
            <w:r w:rsidR="00962586">
              <w:rPr>
                <w:rFonts w:ascii="Arial Black" w:eastAsia="Arial Black" w:hAnsi="Arial Black" w:cs="Arial Black"/>
                <w:b/>
                <w:color w:val="000000"/>
              </w:rPr>
              <w:t>A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7035C" w14:textId="7D69E3B3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5^</w:t>
            </w:r>
            <w:r w:rsidR="00962586">
              <w:rPr>
                <w:rFonts w:ascii="Arial Black" w:eastAsia="Arial Black" w:hAnsi="Arial Black" w:cs="Arial Black"/>
                <w:b/>
                <w:color w:val="000000"/>
              </w:rPr>
              <w:t>B</w:t>
            </w:r>
          </w:p>
        </w:tc>
      </w:tr>
      <w:tr w:rsidR="00962586" w14:paraId="4C30F819" w14:textId="77777777" w:rsidTr="00885F4D">
        <w:trPr>
          <w:trHeight w:val="353"/>
        </w:trPr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96090" w14:textId="77777777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LINGUA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33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A471B" w14:textId="77777777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CD2C7" w14:textId="7A39A043" w:rsidR="00E60A82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EC74D" w14:textId="77777777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1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0B8DA" w14:textId="7B2D35DE" w:rsidR="00E60A82" w:rsidRDefault="004D0B65" w:rsidP="00D87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CASAT</w:t>
            </w:r>
            <w:r w:rsidR="00D87127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061E7" w14:textId="219512B2" w:rsidR="00E60A82" w:rsidRPr="00962586" w:rsidRDefault="00962586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962586">
              <w:rPr>
                <w:rFonts w:ascii="Arial Black" w:eastAsia="Arial Black" w:hAnsi="Arial Black" w:cs="Arial Black"/>
                <w:b/>
                <w:sz w:val="16"/>
                <w:szCs w:val="16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CB89" w14:textId="4F8479DF" w:rsidR="00962586" w:rsidRPr="00885F4D" w:rsidRDefault="00962586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COLOMBO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520E9" w14:textId="77777777" w:rsidR="00E60A82" w:rsidRPr="00D87127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5" w:firstLine="75"/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D87127">
              <w:rPr>
                <w:rFonts w:ascii="Arial Black" w:eastAsia="Arial Black" w:hAnsi="Arial Black" w:cs="Arial Black"/>
                <w:b/>
                <w:sz w:val="16"/>
                <w:szCs w:val="16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C51D4" w14:textId="07EF85AF" w:rsidR="00E60A82" w:rsidRDefault="00465748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VALSECCHI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BFAED" w14:textId="77777777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FFFFFF"/>
                <w:sz w:val="16"/>
                <w:szCs w:val="16"/>
              </w:rPr>
            </w:pPr>
            <w:r w:rsidRPr="004D0B65">
              <w:rPr>
                <w:rFonts w:ascii="Arial Black" w:eastAsia="Arial Black" w:hAnsi="Arial Black" w:cs="Arial Black"/>
                <w:b/>
                <w:sz w:val="16"/>
                <w:szCs w:val="16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5FF75" w14:textId="5B5EFCD1" w:rsidR="00E60A82" w:rsidRDefault="004D0B65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GEROSA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60F88" w14:textId="77777777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EC10D" w14:textId="77777777" w:rsidR="00E60A82" w:rsidRDefault="00E60A82" w:rsidP="00E60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GEROSA</w:t>
            </w:r>
          </w:p>
        </w:tc>
      </w:tr>
      <w:tr w:rsidR="004D0B65" w14:paraId="4AC898AA" w14:textId="77777777" w:rsidTr="000A4BA1">
        <w:trPr>
          <w:trHeight w:val="294"/>
        </w:trPr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AB1F9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MATEMATICA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A5D98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57CA4" w14:textId="79655979" w:rsidR="004D0B65" w:rsidRDefault="000A4BA1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CETRANGOLO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B730D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EB82F" w14:textId="3A05020E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</w:t>
            </w:r>
            <w:r w:rsidR="000A4BA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E</w:t>
            </w: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TRAN</w:t>
            </w:r>
            <w:r w:rsidR="000A4BA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GO</w:t>
            </w: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LO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C9174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4F9B2" w14:textId="41D3D143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FUSI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BC866" w14:textId="77777777" w:rsidR="004D0B65" w:rsidRPr="00D87127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D87127">
              <w:rPr>
                <w:rFonts w:ascii="Arial Black" w:eastAsia="Arial Black" w:hAnsi="Arial Black" w:cs="Arial Black"/>
                <w:b/>
                <w:sz w:val="16"/>
                <w:szCs w:val="16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3EDBE" w14:textId="54BF4834" w:rsidR="004D0B65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BRENNA I.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43FCF" w14:textId="77777777" w:rsidR="004D0B65" w:rsidRP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4D0B65">
              <w:rPr>
                <w:rFonts w:ascii="Arial Black" w:eastAsia="Arial Black" w:hAnsi="Arial Black" w:cs="Arial Black"/>
                <w:b/>
                <w:sz w:val="16"/>
                <w:szCs w:val="16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09B01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PROSERPIO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745AF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93FFC" w14:textId="632C35E1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PROSERPIO</w:t>
            </w:r>
          </w:p>
        </w:tc>
      </w:tr>
      <w:tr w:rsidR="004D0B65" w14:paraId="3EA932BE" w14:textId="77777777" w:rsidTr="000F590B">
        <w:trPr>
          <w:trHeight w:val="344"/>
        </w:trPr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57DD0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STORIA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33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8560C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A0120" w14:textId="1F376BA3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9D848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08255" w14:textId="306BFD93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548DD4"/>
                <w:sz w:val="16"/>
                <w:szCs w:val="16"/>
                <w:u w:val="single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CASATI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4A9FA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9D760" w14:textId="2956FB45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FUSI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86BE0" w14:textId="77777777" w:rsidR="004D0B65" w:rsidRPr="00D87127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D87127">
              <w:rPr>
                <w:rFonts w:ascii="Arial Black" w:eastAsia="Arial Black" w:hAnsi="Arial Black" w:cs="Arial Black"/>
                <w:b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F165E" w14:textId="684D6071" w:rsidR="004D0B65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BRENNA I.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9CB25" w14:textId="77777777" w:rsidR="004D0B65" w:rsidRP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4D0B65">
              <w:rPr>
                <w:rFonts w:ascii="Arial Black" w:eastAsia="Arial Black" w:hAnsi="Arial Black" w:cs="Arial Black"/>
                <w:b/>
                <w:sz w:val="16"/>
                <w:szCs w:val="16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330B7" w14:textId="785A42BF" w:rsidR="004D0B65" w:rsidRDefault="001C337A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MICALIZZI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0DA5B" w14:textId="11A8A49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DB41" w14:textId="4289A629" w:rsidR="004D0B65" w:rsidRDefault="001C337A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MICALIZZI</w:t>
            </w:r>
          </w:p>
        </w:tc>
      </w:tr>
      <w:tr w:rsidR="004D0B65" w14:paraId="47CDED34" w14:textId="77777777" w:rsidTr="000F590B">
        <w:trPr>
          <w:trHeight w:val="277"/>
        </w:trPr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C6C9A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GEOGRAFIA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33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F3806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4FD31" w14:textId="2C291366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237C9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17330" w14:textId="3022F2E2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CASATI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C9FA1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496E4" w14:textId="32832A78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FUSI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D7F08" w14:textId="77777777" w:rsidR="004D0B65" w:rsidRPr="00D87127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D87127">
              <w:rPr>
                <w:rFonts w:ascii="Arial Black" w:eastAsia="Arial Black" w:hAnsi="Arial Black" w:cs="Arial Black"/>
                <w:b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F421A" w14:textId="7B79BF11" w:rsidR="004D0B65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BRENNA I.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7C461" w14:textId="77777777" w:rsidR="004D0B65" w:rsidRP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4D0B65">
              <w:rPr>
                <w:rFonts w:ascii="Arial Black" w:eastAsia="Arial Black" w:hAnsi="Arial Black" w:cs="Arial Black"/>
                <w:b/>
                <w:sz w:val="16"/>
                <w:szCs w:val="16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5640E" w14:textId="7B9A96B8" w:rsidR="004D0B65" w:rsidRDefault="001C337A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MICALIZZI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C2403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E5709" w14:textId="38D9816A" w:rsidR="004D0B65" w:rsidRDefault="001C337A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MICALIZZI</w:t>
            </w:r>
          </w:p>
        </w:tc>
      </w:tr>
      <w:tr w:rsidR="004D0B65" w14:paraId="1D30B2F9" w14:textId="77777777" w:rsidTr="000A4BA1">
        <w:trPr>
          <w:trHeight w:val="305"/>
        </w:trPr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1C453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SCIENZE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5753A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EFA13" w14:textId="1E0EB146" w:rsidR="004D0B65" w:rsidRDefault="000A4BA1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CETRANGOLO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C9A19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EEE4" w14:textId="05FB8AF6" w:rsidR="004D0B65" w:rsidRDefault="000A4BA1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CETRANGOLO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F8D19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E3FA" w14:textId="3DF2740B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FUSI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ADD3C" w14:textId="77777777" w:rsidR="004D0B65" w:rsidRPr="00D87127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D87127">
              <w:rPr>
                <w:rFonts w:ascii="Arial Black" w:eastAsia="Arial Black" w:hAnsi="Arial Black" w:cs="Arial Black"/>
                <w:b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64AD2" w14:textId="08A3DE39" w:rsidR="004D0B65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BRENNA I.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1363B" w14:textId="77777777" w:rsidR="004D0B65" w:rsidRP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4D0B65">
              <w:rPr>
                <w:rFonts w:ascii="Arial Black" w:eastAsia="Arial Black" w:hAnsi="Arial Black" w:cs="Arial Black"/>
                <w:b/>
                <w:sz w:val="16"/>
                <w:szCs w:val="16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A240B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PROSERPIO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56CB9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8CDEC" w14:textId="12034FD2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PROSERPIO</w:t>
            </w:r>
          </w:p>
        </w:tc>
      </w:tr>
      <w:tr w:rsidR="004D0B65" w14:paraId="6C4D0C48" w14:textId="77777777" w:rsidTr="00885F4D">
        <w:trPr>
          <w:trHeight w:val="324"/>
        </w:trPr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EC4EF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INFORMATICA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33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5F3CC" w14:textId="77777777" w:rsidR="004D0B65" w:rsidRPr="00885F4D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885F4D">
              <w:rPr>
                <w:rFonts w:ascii="Arial Black" w:eastAsia="Arial Black" w:hAnsi="Arial Black" w:cs="Arial Black"/>
                <w:b/>
                <w:sz w:val="16"/>
                <w:szCs w:val="16"/>
              </w:rPr>
              <w:t>1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68D09" w14:textId="634E221C" w:rsidR="004D0B65" w:rsidRDefault="008F087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D6764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427FD" w14:textId="2DE416B1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CASATI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F0BBF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27B87" w14:textId="0C022F12" w:rsidR="004D0B65" w:rsidRDefault="00CF07ED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COLOMBO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9950D" w14:textId="77777777" w:rsidR="004D0B65" w:rsidRPr="00D87127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D87127">
              <w:rPr>
                <w:rFonts w:ascii="Arial Black" w:eastAsia="Arial Black" w:hAnsi="Arial Black" w:cs="Arial Black"/>
                <w:b/>
                <w:sz w:val="16"/>
                <w:szCs w:val="16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7F79A" w14:textId="1190EBAE" w:rsidR="004D0B65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BRENNA I.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2C4A9" w14:textId="77777777" w:rsidR="004D0B65" w:rsidRP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4D0B65">
              <w:rPr>
                <w:rFonts w:ascii="Arial Black" w:eastAsia="Arial Black" w:hAnsi="Arial Black" w:cs="Arial Black"/>
                <w:b/>
                <w:sz w:val="16"/>
                <w:szCs w:val="16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F4895" w14:textId="1CEA851A" w:rsidR="004D0B65" w:rsidRDefault="001C337A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MICALIZZI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05705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1EF11" w14:textId="61079FDB" w:rsidR="004D0B65" w:rsidRDefault="001C337A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MICALIZZI</w:t>
            </w:r>
          </w:p>
        </w:tc>
      </w:tr>
      <w:tr w:rsidR="004D0B65" w14:paraId="50DDC575" w14:textId="77777777" w:rsidTr="000F590B">
        <w:trPr>
          <w:trHeight w:val="248"/>
        </w:trPr>
        <w:tc>
          <w:tcPr>
            <w:tcW w:w="1423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D0D55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INGLESE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33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5545D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0A191" w14:textId="6DC5D4D4" w:rsidR="004D0B65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2F6C4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D11DA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CASATI</w:t>
            </w:r>
          </w:p>
          <w:p w14:paraId="73B6168B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BDACB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0000"/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BB9C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COLOMBO</w:t>
            </w:r>
          </w:p>
          <w:p w14:paraId="2F5560CF" w14:textId="2FCFD6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FAE7A" w14:textId="77777777" w:rsidR="004D0B65" w:rsidRPr="00D87127" w:rsidRDefault="004D0B65" w:rsidP="00465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00B0F0"/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D87127">
              <w:rPr>
                <w:rFonts w:ascii="Arial Black" w:eastAsia="Arial Black" w:hAnsi="Arial Black" w:cs="Arial Black"/>
                <w:b/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C8570E3" w14:textId="2E7F3FFE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FUSI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883F7" w14:textId="77777777" w:rsidR="004D0B65" w:rsidRP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4D0B65">
              <w:rPr>
                <w:rFonts w:ascii="Arial Black" w:eastAsia="Arial Black" w:hAnsi="Arial Black" w:cs="Arial Black"/>
                <w:b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B69DC" w14:textId="5BE654DA" w:rsidR="004D0B65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GEROSA</w:t>
            </w:r>
          </w:p>
        </w:tc>
        <w:tc>
          <w:tcPr>
            <w:tcW w:w="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8C934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BB724" w14:textId="3CD822B1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GEROSA</w:t>
            </w:r>
          </w:p>
        </w:tc>
      </w:tr>
      <w:tr w:rsidR="004D0B65" w14:paraId="40A66F9B" w14:textId="77777777" w:rsidTr="000F590B">
        <w:trPr>
          <w:trHeight w:val="349"/>
        </w:trPr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CEA20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IMMAGINE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33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EB88D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83362" w14:textId="3ED9F8F6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7E728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28FB8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CASATI</w:t>
            </w:r>
          </w:p>
          <w:p w14:paraId="286DF8D8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03616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D89A3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COLOMBO</w:t>
            </w:r>
          </w:p>
          <w:p w14:paraId="2357A5A3" w14:textId="65596F16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FF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B2A1C7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A282B" w14:textId="77777777" w:rsidR="004D0B65" w:rsidRPr="00D87127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D87127">
              <w:rPr>
                <w:rFonts w:ascii="Arial Black" w:eastAsia="Arial Black" w:hAnsi="Arial Black" w:cs="Arial Black"/>
                <w:b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D63DE2E" w14:textId="6C641AAD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VALSECCHI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F3532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898A1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BRACCHI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42DAF" w14:textId="77777777" w:rsidR="004D0B65" w:rsidRPr="00D87127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95A35" w14:textId="214C997F" w:rsidR="004D0B65" w:rsidRPr="00D87127" w:rsidRDefault="00D87127" w:rsidP="00D87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BRACCHI</w:t>
            </w:r>
          </w:p>
        </w:tc>
      </w:tr>
      <w:tr w:rsidR="004D0B65" w14:paraId="0EDC41A0" w14:textId="77777777" w:rsidTr="000F590B">
        <w:trPr>
          <w:trHeight w:val="343"/>
        </w:trPr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46AAB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MUSICA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33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D0866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DA8E0" w14:textId="4B30C517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45911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0502D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CASATI</w:t>
            </w:r>
          </w:p>
          <w:p w14:paraId="5499A3C9" w14:textId="2F5E9C64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D4238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1CE8" w14:textId="35FFC39C" w:rsidR="004D0B65" w:rsidRDefault="00CF07ED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FUSI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BE3D1" w14:textId="77777777" w:rsidR="004D0B65" w:rsidRPr="00D87127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D87127">
              <w:rPr>
                <w:rFonts w:ascii="Arial Black" w:eastAsia="Arial Black" w:hAnsi="Arial Black" w:cs="Arial Black"/>
                <w:b/>
                <w:sz w:val="16"/>
                <w:szCs w:val="16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7CFCC93" w14:textId="56A0C5D7" w:rsidR="004D0B65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BRENNA I.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802CA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FBBA1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BRACCHI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DC476" w14:textId="77777777" w:rsidR="004D0B65" w:rsidRPr="00D87127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6CCD0" w14:textId="6DB31817" w:rsidR="004D0B65" w:rsidRPr="00D87127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BRACCHI</w:t>
            </w:r>
          </w:p>
        </w:tc>
      </w:tr>
      <w:tr w:rsidR="004D0B65" w14:paraId="1C3C0B4E" w14:textId="77777777" w:rsidTr="00885F4D">
        <w:trPr>
          <w:trHeight w:val="303"/>
        </w:trPr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E467B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ED. FISICA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2AEBB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C574" w14:textId="2FC371AC" w:rsidR="004D0B65" w:rsidRPr="00885F4D" w:rsidRDefault="00885F4D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b/>
                <w:bCs/>
                <w:color w:val="000000"/>
                <w:sz w:val="16"/>
                <w:szCs w:val="16"/>
              </w:rPr>
            </w:pPr>
            <w:r w:rsidRPr="00885F4D">
              <w:rPr>
                <w:rFonts w:ascii="Arial Black" w:eastAsia="Arial Black" w:hAnsi="Arial Black" w:cs="Arial Black"/>
                <w:b/>
                <w:bCs/>
                <w:color w:val="000000"/>
                <w:sz w:val="16"/>
                <w:szCs w:val="16"/>
              </w:rPr>
              <w:t>CETRANGOLO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4E722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08904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CASATI</w:t>
            </w:r>
          </w:p>
          <w:p w14:paraId="48DCD4E0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F5E6E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67F9F" w14:textId="45278D07" w:rsidR="004D0B65" w:rsidRDefault="003B638F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FUSI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AD28D" w14:textId="77777777" w:rsidR="004D0B65" w:rsidRPr="00D87127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D87127">
              <w:rPr>
                <w:rFonts w:ascii="Arial Black" w:eastAsia="Arial Black" w:hAnsi="Arial Black" w:cs="Arial Black"/>
                <w:b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C3242" w14:textId="70D2BCDE" w:rsidR="004D0B65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BRENNA I.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0C8F3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9C3E1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BRACCHI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C7204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EF724" w14:textId="7C581AC0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PRO</w:t>
            </w:r>
            <w:r w:rsidR="00D87127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S</w:t>
            </w: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ERPIO</w:t>
            </w:r>
          </w:p>
        </w:tc>
      </w:tr>
      <w:tr w:rsidR="003D0D52" w14:paraId="3EEBB6A8" w14:textId="77777777" w:rsidTr="006D47FC">
        <w:trPr>
          <w:trHeight w:val="272"/>
        </w:trPr>
        <w:tc>
          <w:tcPr>
            <w:tcW w:w="14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A601D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RELIGIONE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1BE4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EAF1DD" w:themeFill="accent3" w:themeFillTint="33"/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8CE20" w14:textId="3EBD782B" w:rsidR="004D0B65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EAF1DD" w:themeFill="accent3" w:themeFillTint="33"/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6D47FC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BRENNA A.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8625E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2613A" w14:textId="065645D8" w:rsidR="004D0B65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RENSO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8C6F0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4A8FF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BRENNA A.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4273E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21884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BRENNA A.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3531F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8C96D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BRENNA A.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4582D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A0AD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BRENNA A.</w:t>
            </w:r>
          </w:p>
        </w:tc>
      </w:tr>
      <w:tr w:rsidR="004D0B65" w14:paraId="6A2CE284" w14:textId="77777777" w:rsidTr="000F590B">
        <w:trPr>
          <w:trHeight w:val="411"/>
        </w:trPr>
        <w:tc>
          <w:tcPr>
            <w:tcW w:w="142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B3281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LABORATORIO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33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D7925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  <w:p w14:paraId="7DFD6B10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130DB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6CC2C3E" w14:textId="628A873F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A21C9" w14:textId="3E2CED19" w:rsidR="004D0B65" w:rsidRDefault="00885F4D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EFF01" w14:textId="64C9C0C3" w:rsidR="004D0B65" w:rsidRDefault="000A4BA1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CETRANGOLO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97AD1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00B0F0"/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97945" w14:textId="3771A581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FUSI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33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E38A4" w14:textId="77777777" w:rsidR="004D0B65" w:rsidRPr="00D87127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D87127">
              <w:rPr>
                <w:rFonts w:ascii="Arial Black" w:eastAsia="Arial Black" w:hAnsi="Arial Black" w:cs="Arial Black"/>
                <w:b/>
                <w:sz w:val="16"/>
                <w:szCs w:val="16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FA69F" w14:textId="5FA482D6" w:rsidR="004D0B65" w:rsidRDefault="00D87127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BRENNA I.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800B3" w14:textId="77777777" w:rsidR="004D0B65" w:rsidRP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4D0B65">
              <w:rPr>
                <w:rFonts w:ascii="Arial Black" w:eastAsia="Arial Black" w:hAnsi="Arial Black" w:cs="Arial Black"/>
                <w:b/>
                <w:sz w:val="16"/>
                <w:szCs w:val="16"/>
              </w:rPr>
              <w:t>1</w:t>
            </w:r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F8BD3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PROSERPIO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3EB5B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8C366" w14:textId="4C9CDCB9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PROSERPIO</w:t>
            </w:r>
          </w:p>
        </w:tc>
      </w:tr>
      <w:tr w:rsidR="004D0B65" w14:paraId="2277DCDF" w14:textId="77777777" w:rsidTr="000F590B">
        <w:trPr>
          <w:trHeight w:val="229"/>
        </w:trPr>
        <w:tc>
          <w:tcPr>
            <w:tcW w:w="1423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AC036" w14:textId="77777777" w:rsidR="004D0B65" w:rsidRDefault="004D0B65" w:rsidP="004D0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33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CC4C9" w14:textId="77777777" w:rsidR="004D0B65" w:rsidRDefault="004D0B65" w:rsidP="004D0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645CF" w14:textId="77777777" w:rsidR="004D0B65" w:rsidRDefault="004D0B65" w:rsidP="004D0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0FA86" w14:textId="2E13F9AC" w:rsidR="004D0B65" w:rsidRDefault="00885F4D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C2107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CASATI</w:t>
            </w:r>
          </w:p>
          <w:p w14:paraId="63F04F91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  <w:shd w:val="clear" w:color="auto" w:fill="17365D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95801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80D97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COLOMBO</w:t>
            </w:r>
          </w:p>
          <w:p w14:paraId="6E21C82C" w14:textId="0C72DBC2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  <w:shd w:val="clear" w:color="auto" w:fill="17365D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2A1C7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92776" w14:textId="77777777" w:rsidR="004D0B65" w:rsidRPr="00D87127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D87127">
              <w:rPr>
                <w:rFonts w:ascii="Arial Black" w:eastAsia="Arial Black" w:hAnsi="Arial Black" w:cs="Arial Black"/>
                <w:b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BADDC" w14:textId="2991662E" w:rsidR="004D0B65" w:rsidRDefault="00465748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VALSECCHI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9C283" w14:textId="77777777" w:rsidR="004D0B65" w:rsidRP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4D0B65">
              <w:rPr>
                <w:rFonts w:ascii="Arial Black" w:eastAsia="Arial Black" w:hAnsi="Arial Black" w:cs="Arial Black"/>
                <w:b/>
                <w:sz w:val="16"/>
                <w:szCs w:val="16"/>
              </w:rPr>
              <w:t>2</w:t>
            </w:r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80385" w14:textId="638CA5FB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GEROSA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BB651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E39B0" w14:textId="77777777" w:rsidR="004D0B65" w:rsidRDefault="004D0B65" w:rsidP="004D0B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GEROSA</w:t>
            </w:r>
          </w:p>
        </w:tc>
      </w:tr>
      <w:tr w:rsidR="004D0B65" w14:paraId="07041641" w14:textId="77777777" w:rsidTr="000A4BA1">
        <w:trPr>
          <w:trHeight w:val="324"/>
        </w:trPr>
        <w:tc>
          <w:tcPr>
            <w:tcW w:w="11062" w:type="dxa"/>
            <w:gridSpan w:val="1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20924" w14:textId="77777777" w:rsidR="004D0B65" w:rsidRDefault="004D0B65" w:rsidP="006D4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</w:pPr>
            <w:r w:rsidRPr="006D47FC"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  <w:t>Tempo scuola                         30 ORE</w:t>
            </w:r>
          </w:p>
          <w:p w14:paraId="6B6118DF" w14:textId="61E2F79C" w:rsidR="00583C7A" w:rsidRDefault="00583C7A" w:rsidP="006D4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70C0"/>
                <w:sz w:val="22"/>
                <w:szCs w:val="22"/>
              </w:rPr>
            </w:pPr>
          </w:p>
        </w:tc>
      </w:tr>
    </w:tbl>
    <w:p w14:paraId="354FF9A6" w14:textId="77777777" w:rsidR="00DF0F32" w:rsidRDefault="00DF0F32" w:rsidP="00E60A82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58292E51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0"/>
        <w:tblW w:w="101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111"/>
        <w:gridCol w:w="2651"/>
      </w:tblGrid>
      <w:tr w:rsidR="00DF0F32" w14:paraId="52226DD8" w14:textId="77777777">
        <w:trPr>
          <w:trHeight w:val="182"/>
        </w:trPr>
        <w:tc>
          <w:tcPr>
            <w:tcW w:w="3403" w:type="dxa"/>
            <w:shd w:val="clear" w:color="auto" w:fill="BFBFBF"/>
          </w:tcPr>
          <w:p w14:paraId="3EE2D189" w14:textId="77777777" w:rsidR="00DF0F32" w:rsidRDefault="000E3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docente</w:t>
            </w:r>
          </w:p>
        </w:tc>
        <w:tc>
          <w:tcPr>
            <w:tcW w:w="4111" w:type="dxa"/>
            <w:shd w:val="clear" w:color="auto" w:fill="BFBFBF"/>
          </w:tcPr>
          <w:p w14:paraId="1E8D5521" w14:textId="77777777" w:rsidR="00DF0F32" w:rsidRDefault="000E3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Ore sulle classi </w:t>
            </w:r>
          </w:p>
        </w:tc>
        <w:tc>
          <w:tcPr>
            <w:tcW w:w="2651" w:type="dxa"/>
            <w:shd w:val="clear" w:color="auto" w:fill="BFBFBF"/>
          </w:tcPr>
          <w:p w14:paraId="2F079D18" w14:textId="77777777" w:rsidR="00DF0F32" w:rsidRDefault="000E3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Mensa   /  potenziamento</w:t>
            </w:r>
          </w:p>
        </w:tc>
      </w:tr>
      <w:tr w:rsidR="00DF0F32" w14:paraId="7297C2FD" w14:textId="77777777">
        <w:trPr>
          <w:trHeight w:val="206"/>
        </w:trPr>
        <w:tc>
          <w:tcPr>
            <w:tcW w:w="3403" w:type="dxa"/>
            <w:tcBorders>
              <w:bottom w:val="single" w:sz="4" w:space="0" w:color="000000"/>
            </w:tcBorders>
          </w:tcPr>
          <w:p w14:paraId="0DDCE64B" w14:textId="2F0F3F1F" w:rsidR="00DF0F32" w:rsidRPr="0049390C" w:rsidRDefault="00D87127" w:rsidP="00D87127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49390C">
              <w:rPr>
                <w:rFonts w:ascii="Arial" w:eastAsia="Arial" w:hAnsi="Arial" w:cs="Arial"/>
                <w:b/>
                <w:color w:val="000000"/>
              </w:rPr>
              <w:t>FRIGERIO CARLOTTA</w:t>
            </w: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14:paraId="6E7B7128" w14:textId="18854834" w:rsidR="00DF0F32" w:rsidRPr="0049390C" w:rsidRDefault="001C33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</w:t>
            </w:r>
            <w:r w:rsidR="001B049C">
              <w:rPr>
                <w:rFonts w:ascii="Arial" w:eastAsia="Arial" w:hAnsi="Arial" w:cs="Arial"/>
                <w:b/>
                <w:color w:val="000000"/>
              </w:rPr>
              <w:t>8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>o</w:t>
            </w:r>
            <w:r w:rsidR="000E323D" w:rsidRPr="0049390C">
              <w:rPr>
                <w:rFonts w:ascii="Arial" w:eastAsia="Arial" w:hAnsi="Arial" w:cs="Arial"/>
                <w:b/>
                <w:color w:val="000000"/>
              </w:rPr>
              <w:t xml:space="preserve">re cl </w:t>
            </w:r>
            <w:r w:rsidR="008B213A" w:rsidRPr="0049390C">
              <w:rPr>
                <w:rFonts w:ascii="Arial" w:eastAsia="Arial" w:hAnsi="Arial" w:cs="Arial"/>
                <w:b/>
                <w:color w:val="000000"/>
              </w:rPr>
              <w:t>1</w:t>
            </w:r>
            <w:r w:rsidR="000E323D" w:rsidRPr="0049390C">
              <w:rPr>
                <w:rFonts w:ascii="Arial" w:eastAsia="Arial" w:hAnsi="Arial" w:cs="Arial"/>
                <w:b/>
                <w:color w:val="000000"/>
              </w:rPr>
              <w:t xml:space="preserve">^                                    = </w:t>
            </w:r>
            <w:r>
              <w:rPr>
                <w:rFonts w:ascii="Arial" w:eastAsia="Arial" w:hAnsi="Arial" w:cs="Arial"/>
                <w:b/>
                <w:color w:val="000000"/>
              </w:rPr>
              <w:t>1</w:t>
            </w:r>
            <w:r w:rsidR="001B049C">
              <w:rPr>
                <w:rFonts w:ascii="Arial" w:eastAsia="Arial" w:hAnsi="Arial" w:cs="Arial"/>
                <w:b/>
                <w:color w:val="000000"/>
              </w:rPr>
              <w:t>8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0E323D" w:rsidRPr="0049390C">
              <w:rPr>
                <w:rFonts w:ascii="Arial" w:eastAsia="Arial" w:hAnsi="Arial" w:cs="Arial"/>
                <w:b/>
                <w:color w:val="000000"/>
              </w:rPr>
              <w:t xml:space="preserve">ore            </w:t>
            </w:r>
          </w:p>
        </w:tc>
        <w:tc>
          <w:tcPr>
            <w:tcW w:w="2651" w:type="dxa"/>
            <w:tcBorders>
              <w:bottom w:val="single" w:sz="4" w:space="0" w:color="000000"/>
            </w:tcBorders>
          </w:tcPr>
          <w:p w14:paraId="10B1084A" w14:textId="6A19C6FC" w:rsidR="00DF0F32" w:rsidRPr="0049390C" w:rsidRDefault="008F0875" w:rsidP="008F0875">
            <w:pP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</w:rPr>
              <w:t>3</w:t>
            </w:r>
            <w:r w:rsidR="000E323D" w:rsidRPr="0049390C">
              <w:rPr>
                <w:rFonts w:ascii="Arial" w:eastAsia="Arial" w:hAnsi="Arial" w:cs="Arial"/>
                <w:b/>
              </w:rPr>
              <w:t xml:space="preserve"> ore</w:t>
            </w:r>
            <w:r>
              <w:rPr>
                <w:rFonts w:ascii="Arial" w:eastAsia="Arial" w:hAnsi="Arial" w:cs="Arial"/>
                <w:b/>
              </w:rPr>
              <w:t xml:space="preserve">      + 1 ora</w:t>
            </w:r>
          </w:p>
        </w:tc>
      </w:tr>
      <w:tr w:rsidR="00863D55" w14:paraId="55F5DD67" w14:textId="77777777">
        <w:trPr>
          <w:trHeight w:val="206"/>
        </w:trPr>
        <w:tc>
          <w:tcPr>
            <w:tcW w:w="3403" w:type="dxa"/>
            <w:tcBorders>
              <w:bottom w:val="single" w:sz="4" w:space="0" w:color="000000"/>
            </w:tcBorders>
          </w:tcPr>
          <w:p w14:paraId="462AD583" w14:textId="2C8AFF1C" w:rsidR="00863D55" w:rsidRPr="0049390C" w:rsidRDefault="000A4BA1" w:rsidP="00D87127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0A4BA1">
              <w:rPr>
                <w:rFonts w:ascii="Arial" w:eastAsia="Arial" w:hAnsi="Arial" w:cs="Arial"/>
                <w:b/>
                <w:color w:val="000000"/>
              </w:rPr>
              <w:t>CETRANGOLO MARA</w:t>
            </w: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14:paraId="744DEE2F" w14:textId="2D93BE65" w:rsidR="00863D55" w:rsidRPr="0049390C" w:rsidRDefault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  <w:r w:rsidR="001C337A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49390C">
              <w:rPr>
                <w:rFonts w:ascii="Arial" w:eastAsia="Arial" w:hAnsi="Arial" w:cs="Arial"/>
                <w:b/>
                <w:color w:val="000000"/>
              </w:rPr>
              <w:t>o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>re cl 1^</w:t>
            </w:r>
            <w:r w:rsidR="001C337A">
              <w:rPr>
                <w:rFonts w:ascii="Arial" w:eastAsia="Arial" w:hAnsi="Arial" w:cs="Arial"/>
                <w:b/>
                <w:color w:val="000000"/>
              </w:rPr>
              <w:t xml:space="preserve">+ </w:t>
            </w:r>
            <w:r>
              <w:rPr>
                <w:rFonts w:ascii="Arial" w:eastAsia="Arial" w:hAnsi="Arial" w:cs="Arial"/>
                <w:b/>
                <w:color w:val="000000"/>
              </w:rPr>
              <w:t>9 ore cl 2^</w:t>
            </w:r>
            <w:r w:rsidR="001B049C">
              <w:rPr>
                <w:rFonts w:ascii="Arial" w:eastAsia="Arial" w:hAnsi="Arial" w:cs="Arial"/>
                <w:b/>
                <w:color w:val="000000"/>
              </w:rPr>
              <w:t xml:space="preserve">               </w:t>
            </w:r>
            <w:r w:rsidR="001B049C" w:rsidRPr="0049390C">
              <w:rPr>
                <w:rFonts w:ascii="Arial" w:eastAsia="Arial" w:hAnsi="Arial" w:cs="Arial"/>
                <w:b/>
                <w:color w:val="000000"/>
              </w:rPr>
              <w:t xml:space="preserve">= </w:t>
            </w:r>
            <w:r w:rsidR="001B049C">
              <w:rPr>
                <w:rFonts w:ascii="Arial" w:eastAsia="Arial" w:hAnsi="Arial" w:cs="Arial"/>
                <w:b/>
                <w:color w:val="000000"/>
              </w:rPr>
              <w:t xml:space="preserve">19 </w:t>
            </w:r>
            <w:r w:rsidR="001B049C" w:rsidRPr="0049390C">
              <w:rPr>
                <w:rFonts w:ascii="Arial" w:eastAsia="Arial" w:hAnsi="Arial" w:cs="Arial"/>
                <w:b/>
                <w:color w:val="000000"/>
              </w:rPr>
              <w:t xml:space="preserve">ore            </w:t>
            </w:r>
          </w:p>
        </w:tc>
        <w:tc>
          <w:tcPr>
            <w:tcW w:w="2651" w:type="dxa"/>
            <w:tcBorders>
              <w:bottom w:val="single" w:sz="4" w:space="0" w:color="000000"/>
            </w:tcBorders>
          </w:tcPr>
          <w:p w14:paraId="6CB77AFB" w14:textId="579E063C" w:rsidR="00863D55" w:rsidRPr="0049390C" w:rsidRDefault="001B049C" w:rsidP="008F0875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 ore</w:t>
            </w:r>
          </w:p>
        </w:tc>
      </w:tr>
      <w:tr w:rsidR="00DF0F32" w14:paraId="0FEAB3BA" w14:textId="77777777">
        <w:trPr>
          <w:trHeight w:val="285"/>
        </w:trPr>
        <w:tc>
          <w:tcPr>
            <w:tcW w:w="3403" w:type="dxa"/>
            <w:tcBorders>
              <w:top w:val="single" w:sz="4" w:space="0" w:color="000000"/>
            </w:tcBorders>
          </w:tcPr>
          <w:p w14:paraId="43206862" w14:textId="51A18017" w:rsidR="00DF0F32" w:rsidRPr="0049390C" w:rsidRDefault="00E8443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49390C">
              <w:rPr>
                <w:rFonts w:ascii="Arial" w:eastAsia="Arial" w:hAnsi="Arial" w:cs="Arial"/>
                <w:b/>
                <w:color w:val="000000"/>
              </w:rPr>
              <w:t>CASATI  CHIARA</w:t>
            </w:r>
          </w:p>
        </w:tc>
        <w:tc>
          <w:tcPr>
            <w:tcW w:w="4111" w:type="dxa"/>
            <w:tcBorders>
              <w:top w:val="single" w:sz="4" w:space="0" w:color="000000"/>
            </w:tcBorders>
          </w:tcPr>
          <w:p w14:paraId="4D5156D6" w14:textId="46415EEB" w:rsidR="00DF0F32" w:rsidRPr="0049390C" w:rsidRDefault="008F08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19</w:t>
            </w:r>
            <w:r w:rsidR="001C337A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0E323D" w:rsidRPr="0049390C">
              <w:rPr>
                <w:rFonts w:ascii="Arial" w:eastAsia="Arial" w:hAnsi="Arial" w:cs="Arial"/>
                <w:b/>
                <w:color w:val="000000"/>
              </w:rPr>
              <w:t xml:space="preserve">ore cl 2^            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 xml:space="preserve">                      </w:t>
            </w:r>
            <w:r w:rsidR="000E323D" w:rsidRPr="0049390C">
              <w:rPr>
                <w:rFonts w:ascii="Arial" w:eastAsia="Arial" w:hAnsi="Arial" w:cs="Arial"/>
                <w:b/>
                <w:color w:val="000000"/>
              </w:rPr>
              <w:t xml:space="preserve">  = </w:t>
            </w:r>
            <w:r>
              <w:rPr>
                <w:rFonts w:ascii="Arial" w:eastAsia="Arial" w:hAnsi="Arial" w:cs="Arial"/>
                <w:b/>
                <w:color w:val="000000"/>
              </w:rPr>
              <w:t>19</w:t>
            </w:r>
            <w:r w:rsidR="000E323D" w:rsidRPr="0049390C">
              <w:rPr>
                <w:rFonts w:ascii="Arial" w:eastAsia="Arial" w:hAnsi="Arial" w:cs="Arial"/>
                <w:b/>
                <w:color w:val="000000"/>
              </w:rPr>
              <w:t xml:space="preserve"> ore          </w:t>
            </w:r>
          </w:p>
        </w:tc>
        <w:tc>
          <w:tcPr>
            <w:tcW w:w="2651" w:type="dxa"/>
            <w:tcBorders>
              <w:top w:val="single" w:sz="4" w:space="0" w:color="000000"/>
            </w:tcBorders>
          </w:tcPr>
          <w:p w14:paraId="447D2469" w14:textId="2ABBB073" w:rsidR="00DF0F32" w:rsidRPr="0049390C" w:rsidRDefault="008F0875" w:rsidP="008F08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3</w:t>
            </w:r>
            <w:r w:rsidR="000E323D" w:rsidRPr="0049390C">
              <w:rPr>
                <w:rFonts w:ascii="Arial" w:eastAsia="Arial" w:hAnsi="Arial" w:cs="Arial"/>
                <w:b/>
                <w:color w:val="000000"/>
              </w:rPr>
              <w:t xml:space="preserve"> ore</w:t>
            </w:r>
          </w:p>
        </w:tc>
      </w:tr>
      <w:tr w:rsidR="00DF0F32" w14:paraId="447AD767" w14:textId="77777777">
        <w:trPr>
          <w:trHeight w:val="225"/>
        </w:trPr>
        <w:tc>
          <w:tcPr>
            <w:tcW w:w="3403" w:type="dxa"/>
            <w:tcBorders>
              <w:bottom w:val="single" w:sz="4" w:space="0" w:color="000000"/>
            </w:tcBorders>
          </w:tcPr>
          <w:p w14:paraId="39FDA968" w14:textId="2EACE3CC" w:rsidR="00DF0F32" w:rsidRPr="0049390C" w:rsidRDefault="00E8443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49390C">
              <w:rPr>
                <w:rFonts w:ascii="Arial" w:eastAsia="Arial" w:hAnsi="Arial" w:cs="Arial"/>
                <w:b/>
                <w:color w:val="000000"/>
              </w:rPr>
              <w:t>COLOMBO NATALIA</w:t>
            </w: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14:paraId="5358D585" w14:textId="7605EC90" w:rsidR="00DF0F32" w:rsidRPr="0049390C" w:rsidRDefault="000E3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9390C">
              <w:rPr>
                <w:rFonts w:ascii="Arial" w:eastAsia="Arial" w:hAnsi="Arial" w:cs="Arial"/>
                <w:b/>
                <w:color w:val="000000"/>
              </w:rPr>
              <w:t>1</w:t>
            </w:r>
            <w:r w:rsidR="00465748">
              <w:rPr>
                <w:rFonts w:ascii="Arial" w:eastAsia="Arial" w:hAnsi="Arial" w:cs="Arial"/>
                <w:b/>
                <w:color w:val="000000"/>
              </w:rPr>
              <w:t>3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 ore cl 3^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 xml:space="preserve">                     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              = 1</w:t>
            </w:r>
            <w:r w:rsidR="00465748">
              <w:rPr>
                <w:rFonts w:ascii="Arial" w:eastAsia="Arial" w:hAnsi="Arial" w:cs="Arial"/>
                <w:b/>
                <w:color w:val="000000"/>
              </w:rPr>
              <w:t>3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 ore        </w:t>
            </w:r>
          </w:p>
        </w:tc>
        <w:tc>
          <w:tcPr>
            <w:tcW w:w="2651" w:type="dxa"/>
            <w:tcBorders>
              <w:bottom w:val="single" w:sz="4" w:space="0" w:color="000000"/>
            </w:tcBorders>
          </w:tcPr>
          <w:p w14:paraId="120427E3" w14:textId="09D149FE" w:rsidR="00DF0F32" w:rsidRPr="00465748" w:rsidRDefault="008F0875" w:rsidP="001C33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a ½ </w:t>
            </w:r>
            <w:r w:rsidR="00C45F3E">
              <w:rPr>
                <w:rFonts w:ascii="Arial" w:eastAsia="Arial" w:hAnsi="Arial" w:cs="Arial"/>
                <w:b/>
                <w:color w:val="000000"/>
              </w:rPr>
              <w:t>+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583C7A">
              <w:rPr>
                <w:rFonts w:ascii="Arial" w:eastAsia="Arial" w:hAnsi="Arial" w:cs="Arial"/>
                <w:b/>
                <w:color w:val="000000"/>
              </w:rPr>
              <w:t xml:space="preserve">      </w:t>
            </w:r>
            <w:r w:rsidR="003B638F">
              <w:rPr>
                <w:rFonts w:ascii="Arial" w:eastAsia="Arial" w:hAnsi="Arial" w:cs="Arial"/>
                <w:b/>
                <w:color w:val="000000"/>
              </w:rPr>
              <w:t xml:space="preserve">½       </w:t>
            </w:r>
            <w:r w:rsidR="00583C7A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3B638F">
              <w:rPr>
                <w:rFonts w:ascii="Arial" w:eastAsia="Arial" w:hAnsi="Arial" w:cs="Arial"/>
                <w:b/>
                <w:color w:val="000000"/>
              </w:rPr>
              <w:t xml:space="preserve">  +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7h </w:t>
            </w:r>
            <w:r w:rsidR="00C45F3E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</w:tr>
      <w:tr w:rsidR="00DF0F32" w14:paraId="6BD4FDA0" w14:textId="77777777">
        <w:trPr>
          <w:trHeight w:val="252"/>
        </w:trPr>
        <w:tc>
          <w:tcPr>
            <w:tcW w:w="3403" w:type="dxa"/>
            <w:tcBorders>
              <w:top w:val="single" w:sz="4" w:space="0" w:color="000000"/>
            </w:tcBorders>
          </w:tcPr>
          <w:p w14:paraId="37A65D24" w14:textId="055FE38A" w:rsidR="00DF0F32" w:rsidRPr="0049390C" w:rsidRDefault="0046574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FUSI BENEDETTA</w:t>
            </w:r>
          </w:p>
        </w:tc>
        <w:tc>
          <w:tcPr>
            <w:tcW w:w="4111" w:type="dxa"/>
            <w:tcBorders>
              <w:top w:val="single" w:sz="4" w:space="0" w:color="000000"/>
            </w:tcBorders>
          </w:tcPr>
          <w:p w14:paraId="044FF5F0" w14:textId="38D6BE8E" w:rsidR="00DF0F32" w:rsidRPr="0049390C" w:rsidRDefault="00465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15 ore in 3^</w:t>
            </w:r>
            <w:r w:rsidR="000A4BA1">
              <w:rPr>
                <w:rFonts w:ascii="Arial" w:eastAsia="Arial" w:hAnsi="Arial" w:cs="Arial"/>
                <w:b/>
                <w:color w:val="000000"/>
              </w:rPr>
              <w:t xml:space="preserve"> + 3</w:t>
            </w:r>
            <w:r w:rsidR="001B049C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0A4BA1">
              <w:rPr>
                <w:rFonts w:ascii="Arial" w:eastAsia="Arial" w:hAnsi="Arial" w:cs="Arial"/>
                <w:b/>
                <w:color w:val="000000"/>
              </w:rPr>
              <w:t xml:space="preserve">ore in 4^              </w:t>
            </w:r>
            <w:r w:rsidR="000A4BA1" w:rsidRPr="0049390C">
              <w:rPr>
                <w:rFonts w:ascii="Arial" w:eastAsia="Arial" w:hAnsi="Arial" w:cs="Arial"/>
                <w:b/>
                <w:color w:val="000000"/>
              </w:rPr>
              <w:t>= 1</w:t>
            </w:r>
            <w:r w:rsidR="000A4BA1">
              <w:rPr>
                <w:rFonts w:ascii="Arial" w:eastAsia="Arial" w:hAnsi="Arial" w:cs="Arial"/>
                <w:b/>
                <w:color w:val="000000"/>
              </w:rPr>
              <w:t>8</w:t>
            </w:r>
            <w:r w:rsidR="000A4BA1" w:rsidRPr="0049390C">
              <w:rPr>
                <w:rFonts w:ascii="Arial" w:eastAsia="Arial" w:hAnsi="Arial" w:cs="Arial"/>
                <w:b/>
                <w:color w:val="000000"/>
              </w:rPr>
              <w:t xml:space="preserve"> ore        </w:t>
            </w:r>
          </w:p>
        </w:tc>
        <w:tc>
          <w:tcPr>
            <w:tcW w:w="2651" w:type="dxa"/>
            <w:tcBorders>
              <w:top w:val="single" w:sz="4" w:space="0" w:color="000000"/>
            </w:tcBorders>
          </w:tcPr>
          <w:p w14:paraId="0A9AB316" w14:textId="064EF899" w:rsidR="00DF0F32" w:rsidRPr="0049390C" w:rsidRDefault="008F0875" w:rsidP="008F08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217"/>
              </w:tabs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3</w:t>
            </w:r>
            <w:r w:rsidR="001C337A" w:rsidRPr="001C337A">
              <w:rPr>
                <w:rFonts w:ascii="Arial" w:eastAsia="Arial" w:hAnsi="Arial" w:cs="Arial"/>
                <w:b/>
                <w:color w:val="000000"/>
              </w:rPr>
              <w:t xml:space="preserve"> o</w:t>
            </w:r>
            <w:r>
              <w:rPr>
                <w:rFonts w:ascii="Arial" w:eastAsia="Arial" w:hAnsi="Arial" w:cs="Arial"/>
                <w:b/>
                <w:color w:val="000000"/>
              </w:rPr>
              <w:t>re     + 1 ora</w:t>
            </w:r>
          </w:p>
        </w:tc>
      </w:tr>
      <w:tr w:rsidR="00DF0F32" w14:paraId="1BB59921" w14:textId="77777777">
        <w:trPr>
          <w:trHeight w:val="251"/>
        </w:trPr>
        <w:tc>
          <w:tcPr>
            <w:tcW w:w="3403" w:type="dxa"/>
            <w:tcBorders>
              <w:top w:val="single" w:sz="4" w:space="0" w:color="000000"/>
            </w:tcBorders>
          </w:tcPr>
          <w:p w14:paraId="6512CA86" w14:textId="3BE74B6B" w:rsidR="00DF0F32" w:rsidRPr="000A4BA1" w:rsidRDefault="000A4BA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6A2282">
              <w:rPr>
                <w:rFonts w:ascii="Arial" w:eastAsia="Arial" w:hAnsi="Arial" w:cs="Arial"/>
                <w:b/>
                <w:bCs/>
                <w:color w:val="000000"/>
              </w:rPr>
              <w:t>VALSECCHI ANGELA</w:t>
            </w:r>
            <w:r w:rsidR="006A2282" w:rsidRPr="0049390C">
              <w:rPr>
                <w:rFonts w:ascii="Arial" w:eastAsia="Arial" w:hAnsi="Arial" w:cs="Arial"/>
                <w:b/>
                <w:color w:val="000000"/>
              </w:rPr>
              <w:t>(</w:t>
            </w:r>
            <w:proofErr w:type="spellStart"/>
            <w:r w:rsidR="006A2282" w:rsidRPr="0049390C">
              <w:rPr>
                <w:rFonts w:ascii="Arial" w:eastAsia="Arial" w:hAnsi="Arial" w:cs="Arial"/>
                <w:b/>
                <w:color w:val="000000"/>
              </w:rPr>
              <w:t>pt</w:t>
            </w:r>
            <w:proofErr w:type="spellEnd"/>
            <w:r w:rsidR="006A2282" w:rsidRPr="0049390C">
              <w:rPr>
                <w:rFonts w:ascii="Arial" w:eastAsia="Arial" w:hAnsi="Arial" w:cs="Arial"/>
                <w:b/>
                <w:color w:val="000000"/>
              </w:rPr>
              <w:t xml:space="preserve"> 1</w:t>
            </w:r>
            <w:r w:rsidR="004A429A">
              <w:rPr>
                <w:rFonts w:ascii="Arial" w:eastAsia="Arial" w:hAnsi="Arial" w:cs="Arial"/>
                <w:b/>
                <w:color w:val="000000"/>
              </w:rPr>
              <w:t>1</w:t>
            </w:r>
            <w:r w:rsidR="006A2282" w:rsidRPr="0049390C">
              <w:rPr>
                <w:rFonts w:ascii="Arial" w:eastAsia="Arial" w:hAnsi="Arial" w:cs="Arial"/>
                <w:b/>
                <w:color w:val="000000"/>
              </w:rPr>
              <w:t>h)</w:t>
            </w:r>
          </w:p>
        </w:tc>
        <w:tc>
          <w:tcPr>
            <w:tcW w:w="4111" w:type="dxa"/>
            <w:tcBorders>
              <w:top w:val="single" w:sz="4" w:space="0" w:color="000000"/>
            </w:tcBorders>
          </w:tcPr>
          <w:p w14:paraId="1CF069FF" w14:textId="60EC1356" w:rsidR="00DF0F32" w:rsidRPr="0049390C" w:rsidRDefault="001C33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9</w:t>
            </w:r>
            <w:r w:rsidR="00863D55" w:rsidRPr="0049390C">
              <w:rPr>
                <w:rFonts w:ascii="Arial" w:eastAsia="Arial" w:hAnsi="Arial" w:cs="Arial"/>
                <w:b/>
              </w:rPr>
              <w:t xml:space="preserve"> </w:t>
            </w:r>
            <w:r w:rsidR="000A4BA1">
              <w:rPr>
                <w:rFonts w:ascii="Arial" w:eastAsia="Arial" w:hAnsi="Arial" w:cs="Arial"/>
                <w:b/>
              </w:rPr>
              <w:t>o</w:t>
            </w:r>
            <w:r w:rsidR="00863D55" w:rsidRPr="0049390C">
              <w:rPr>
                <w:rFonts w:ascii="Arial" w:eastAsia="Arial" w:hAnsi="Arial" w:cs="Arial"/>
                <w:b/>
              </w:rPr>
              <w:t>re cl 4^</w:t>
            </w:r>
            <w:r w:rsidR="001B049C">
              <w:rPr>
                <w:rFonts w:ascii="Arial" w:eastAsia="Arial" w:hAnsi="Arial" w:cs="Arial"/>
                <w:b/>
              </w:rPr>
              <w:t xml:space="preserve">                                        </w:t>
            </w:r>
            <w:r w:rsidR="001B049C" w:rsidRPr="0049390C">
              <w:rPr>
                <w:rFonts w:ascii="Arial" w:eastAsia="Arial" w:hAnsi="Arial" w:cs="Arial"/>
                <w:b/>
                <w:color w:val="000000"/>
              </w:rPr>
              <w:t xml:space="preserve">= </w:t>
            </w:r>
            <w:r w:rsidR="001B049C">
              <w:rPr>
                <w:rFonts w:ascii="Arial" w:eastAsia="Arial" w:hAnsi="Arial" w:cs="Arial"/>
                <w:b/>
                <w:color w:val="000000"/>
              </w:rPr>
              <w:t xml:space="preserve">9 </w:t>
            </w:r>
            <w:r w:rsidR="001B049C" w:rsidRPr="0049390C">
              <w:rPr>
                <w:rFonts w:ascii="Arial" w:eastAsia="Arial" w:hAnsi="Arial" w:cs="Arial"/>
                <w:b/>
                <w:color w:val="000000"/>
              </w:rPr>
              <w:t>ore</w:t>
            </w:r>
          </w:p>
        </w:tc>
        <w:tc>
          <w:tcPr>
            <w:tcW w:w="2651" w:type="dxa"/>
            <w:tcBorders>
              <w:top w:val="single" w:sz="4" w:space="0" w:color="000000"/>
            </w:tcBorders>
          </w:tcPr>
          <w:p w14:paraId="4E1F2404" w14:textId="16F2EF7D" w:rsidR="00DF0F32" w:rsidRPr="0049390C" w:rsidRDefault="008F0875" w:rsidP="008F08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>a ½ +</w:t>
            </w:r>
            <w:r w:rsidR="00583C7A">
              <w:rPr>
                <w:rFonts w:ascii="Arial" w:eastAsia="Arial" w:hAnsi="Arial" w:cs="Arial"/>
                <w:b/>
                <w:color w:val="000000"/>
              </w:rPr>
              <w:t xml:space="preserve">      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3B638F">
              <w:rPr>
                <w:rFonts w:ascii="Arial" w:eastAsia="Arial" w:hAnsi="Arial" w:cs="Arial"/>
                <w:b/>
                <w:color w:val="000000"/>
              </w:rPr>
              <w:t>½</w:t>
            </w:r>
          </w:p>
        </w:tc>
      </w:tr>
      <w:tr w:rsidR="008B213A" w14:paraId="095F29C1" w14:textId="77777777">
        <w:trPr>
          <w:trHeight w:val="251"/>
        </w:trPr>
        <w:tc>
          <w:tcPr>
            <w:tcW w:w="3403" w:type="dxa"/>
            <w:tcBorders>
              <w:top w:val="single" w:sz="4" w:space="0" w:color="000000"/>
            </w:tcBorders>
          </w:tcPr>
          <w:p w14:paraId="20C03B24" w14:textId="69ACF54C" w:rsidR="008B213A" w:rsidRPr="0049390C" w:rsidRDefault="008B213A" w:rsidP="008B21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49390C">
              <w:rPr>
                <w:rFonts w:ascii="Arial" w:eastAsia="Arial" w:hAnsi="Arial" w:cs="Arial"/>
                <w:b/>
                <w:color w:val="000000"/>
              </w:rPr>
              <w:t>BRENNA ISABELLA</w:t>
            </w:r>
          </w:p>
        </w:tc>
        <w:tc>
          <w:tcPr>
            <w:tcW w:w="4111" w:type="dxa"/>
            <w:tcBorders>
              <w:top w:val="single" w:sz="4" w:space="0" w:color="000000"/>
            </w:tcBorders>
          </w:tcPr>
          <w:p w14:paraId="09A997BE" w14:textId="3E1260CA" w:rsidR="008B213A" w:rsidRPr="0049390C" w:rsidRDefault="001C337A" w:rsidP="008B2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16</w:t>
            </w:r>
            <w:r w:rsidR="008B213A" w:rsidRPr="0049390C">
              <w:rPr>
                <w:rFonts w:ascii="Arial" w:eastAsia="Arial" w:hAnsi="Arial" w:cs="Arial"/>
                <w:b/>
                <w:color w:val="000000"/>
              </w:rPr>
              <w:t xml:space="preserve"> ore cl 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>4</w:t>
            </w:r>
            <w:r w:rsidR="008B213A" w:rsidRPr="0049390C">
              <w:rPr>
                <w:rFonts w:ascii="Arial" w:eastAsia="Arial" w:hAnsi="Arial" w:cs="Arial"/>
                <w:b/>
                <w:color w:val="000000"/>
              </w:rPr>
              <w:t xml:space="preserve">^    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 xml:space="preserve">                           </w:t>
            </w:r>
            <w:r w:rsidR="008B213A" w:rsidRPr="0049390C">
              <w:rPr>
                <w:rFonts w:ascii="Arial" w:eastAsia="Arial" w:hAnsi="Arial" w:cs="Arial"/>
                <w:b/>
                <w:color w:val="000000"/>
              </w:rPr>
              <w:t xml:space="preserve">     =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16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o</w:t>
            </w:r>
            <w:r w:rsidR="008B213A" w:rsidRPr="0049390C">
              <w:rPr>
                <w:rFonts w:ascii="Arial" w:eastAsia="Arial" w:hAnsi="Arial" w:cs="Arial"/>
                <w:b/>
                <w:color w:val="000000"/>
              </w:rPr>
              <w:t xml:space="preserve">re          </w:t>
            </w:r>
          </w:p>
        </w:tc>
        <w:tc>
          <w:tcPr>
            <w:tcW w:w="2651" w:type="dxa"/>
            <w:tcBorders>
              <w:top w:val="single" w:sz="4" w:space="0" w:color="000000"/>
            </w:tcBorders>
          </w:tcPr>
          <w:p w14:paraId="4A2F0853" w14:textId="12867C3D" w:rsidR="008B213A" w:rsidRPr="0049390C" w:rsidRDefault="008F0875" w:rsidP="008F08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  <w:tab w:val="right" w:pos="2435"/>
              </w:tabs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3 </w:t>
            </w:r>
            <w:r w:rsidR="008B213A"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 w:rsidR="00885F4D">
              <w:rPr>
                <w:rFonts w:ascii="Arial" w:eastAsia="Arial" w:hAnsi="Arial" w:cs="Arial"/>
                <w:b/>
                <w:color w:val="000000"/>
              </w:rPr>
              <w:t>e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                          + 3h</w:t>
            </w:r>
          </w:p>
        </w:tc>
      </w:tr>
      <w:tr w:rsidR="008B213A" w14:paraId="49CCC67A" w14:textId="77777777">
        <w:trPr>
          <w:trHeight w:val="251"/>
        </w:trPr>
        <w:tc>
          <w:tcPr>
            <w:tcW w:w="3403" w:type="dxa"/>
            <w:tcBorders>
              <w:top w:val="single" w:sz="4" w:space="0" w:color="000000"/>
            </w:tcBorders>
          </w:tcPr>
          <w:p w14:paraId="22D17D2C" w14:textId="4DE1D43B" w:rsidR="008B213A" w:rsidRPr="0049390C" w:rsidRDefault="008B213A" w:rsidP="008B21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49390C">
              <w:rPr>
                <w:rFonts w:ascii="Arial" w:eastAsia="Arial" w:hAnsi="Arial" w:cs="Arial"/>
                <w:b/>
                <w:color w:val="000000"/>
              </w:rPr>
              <w:t>GEROSA MARIANGELA</w:t>
            </w:r>
          </w:p>
        </w:tc>
        <w:tc>
          <w:tcPr>
            <w:tcW w:w="4111" w:type="dxa"/>
            <w:tcBorders>
              <w:top w:val="single" w:sz="4" w:space="0" w:color="000000"/>
            </w:tcBorders>
          </w:tcPr>
          <w:p w14:paraId="59BBD354" w14:textId="65D54E89" w:rsidR="008B213A" w:rsidRPr="0049390C" w:rsidRDefault="008B213A" w:rsidP="008B2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10 ore 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>5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^ A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+ 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>10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 ore 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>5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^ B             = 20 ore      </w:t>
            </w:r>
          </w:p>
        </w:tc>
        <w:tc>
          <w:tcPr>
            <w:tcW w:w="2651" w:type="dxa"/>
            <w:tcBorders>
              <w:top w:val="single" w:sz="4" w:space="0" w:color="000000"/>
            </w:tcBorders>
          </w:tcPr>
          <w:p w14:paraId="15A72F42" w14:textId="05EADEC5" w:rsidR="008B213A" w:rsidRPr="0049390C" w:rsidRDefault="008F0875" w:rsidP="008F08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  <w:r w:rsidR="003B638F"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 w:rsidR="003B638F">
              <w:rPr>
                <w:rFonts w:ascii="Arial" w:eastAsia="Arial" w:hAnsi="Arial" w:cs="Arial"/>
                <w:b/>
                <w:color w:val="000000"/>
              </w:rPr>
              <w:t xml:space="preserve">a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½ + </w:t>
            </w:r>
            <w:r w:rsidR="00583C7A">
              <w:rPr>
                <w:rFonts w:ascii="Arial" w:eastAsia="Arial" w:hAnsi="Arial" w:cs="Arial"/>
                <w:b/>
                <w:color w:val="000000"/>
              </w:rPr>
              <w:t xml:space="preserve">        </w:t>
            </w:r>
            <w:r w:rsidR="003B638F">
              <w:rPr>
                <w:rFonts w:ascii="Arial" w:eastAsia="Arial" w:hAnsi="Arial" w:cs="Arial"/>
                <w:b/>
                <w:color w:val="000000"/>
              </w:rPr>
              <w:t>½</w:t>
            </w:r>
          </w:p>
        </w:tc>
      </w:tr>
      <w:tr w:rsidR="008B213A" w14:paraId="507AC78E" w14:textId="77777777">
        <w:trPr>
          <w:trHeight w:val="251"/>
        </w:trPr>
        <w:tc>
          <w:tcPr>
            <w:tcW w:w="3403" w:type="dxa"/>
            <w:tcBorders>
              <w:top w:val="single" w:sz="4" w:space="0" w:color="000000"/>
            </w:tcBorders>
          </w:tcPr>
          <w:p w14:paraId="4FE70572" w14:textId="7F04D871" w:rsidR="008B213A" w:rsidRPr="0049390C" w:rsidRDefault="008B213A" w:rsidP="008B21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49390C">
              <w:rPr>
                <w:rFonts w:ascii="Arial" w:eastAsia="Arial" w:hAnsi="Arial" w:cs="Arial"/>
                <w:b/>
                <w:color w:val="000000"/>
              </w:rPr>
              <w:t>PROSERPIO PATRIZIA</w:t>
            </w:r>
          </w:p>
        </w:tc>
        <w:tc>
          <w:tcPr>
            <w:tcW w:w="4111" w:type="dxa"/>
            <w:tcBorders>
              <w:top w:val="single" w:sz="4" w:space="0" w:color="000000"/>
            </w:tcBorders>
          </w:tcPr>
          <w:p w14:paraId="6CC8B90F" w14:textId="50417611" w:rsidR="008B213A" w:rsidRPr="0049390C" w:rsidRDefault="008B213A" w:rsidP="00863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10 ore 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>5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^ A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+ </w:t>
            </w:r>
            <w:r w:rsidR="001C337A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8 ore 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>5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^ B           </w:t>
            </w:r>
            <w:r w:rsidR="00885F4D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  = 18 ore</w:t>
            </w:r>
          </w:p>
        </w:tc>
        <w:tc>
          <w:tcPr>
            <w:tcW w:w="2651" w:type="dxa"/>
            <w:tcBorders>
              <w:top w:val="single" w:sz="4" w:space="0" w:color="000000"/>
            </w:tcBorders>
          </w:tcPr>
          <w:p w14:paraId="6B705BB3" w14:textId="0D9EA265" w:rsidR="008B213A" w:rsidRPr="0049390C" w:rsidRDefault="00980037" w:rsidP="008F08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a </w:t>
            </w:r>
            <w:r w:rsidR="003B638F">
              <w:rPr>
                <w:rFonts w:ascii="Arial" w:eastAsia="Arial" w:hAnsi="Arial" w:cs="Arial"/>
                <w:b/>
                <w:color w:val="000000"/>
              </w:rPr>
              <w:t xml:space="preserve">½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+ </w:t>
            </w:r>
            <w:r w:rsidR="004A429A">
              <w:rPr>
                <w:rFonts w:ascii="Arial" w:eastAsia="Arial" w:hAnsi="Arial" w:cs="Arial"/>
                <w:b/>
                <w:color w:val="000000"/>
              </w:rPr>
              <w:t>2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 w:rsidR="004A429A">
              <w:rPr>
                <w:rFonts w:ascii="Arial" w:eastAsia="Arial" w:hAnsi="Arial" w:cs="Arial"/>
                <w:b/>
                <w:color w:val="000000"/>
              </w:rPr>
              <w:t xml:space="preserve">e </w:t>
            </w:r>
            <w:r>
              <w:rPr>
                <w:rFonts w:ascii="Arial" w:eastAsia="Arial" w:hAnsi="Arial" w:cs="Arial"/>
                <w:b/>
                <w:color w:val="000000"/>
              </w:rPr>
              <w:t>½</w:t>
            </w:r>
          </w:p>
        </w:tc>
      </w:tr>
      <w:tr w:rsidR="008B213A" w14:paraId="7E2D8EB4" w14:textId="77777777">
        <w:trPr>
          <w:trHeight w:val="251"/>
        </w:trPr>
        <w:tc>
          <w:tcPr>
            <w:tcW w:w="3403" w:type="dxa"/>
            <w:tcBorders>
              <w:top w:val="single" w:sz="4" w:space="0" w:color="000000"/>
            </w:tcBorders>
          </w:tcPr>
          <w:p w14:paraId="11467139" w14:textId="7E75D16C" w:rsidR="008B213A" w:rsidRPr="0049390C" w:rsidRDefault="008B213A" w:rsidP="008B21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49390C">
              <w:rPr>
                <w:rFonts w:ascii="Arial" w:eastAsia="Arial" w:hAnsi="Arial" w:cs="Arial"/>
                <w:b/>
                <w:color w:val="000000"/>
              </w:rPr>
              <w:t>BRACCHI  CLAUDIA (</w:t>
            </w:r>
            <w:proofErr w:type="spellStart"/>
            <w:r w:rsidRPr="0049390C">
              <w:rPr>
                <w:rFonts w:ascii="Arial" w:eastAsia="Arial" w:hAnsi="Arial" w:cs="Arial"/>
                <w:b/>
                <w:color w:val="000000"/>
              </w:rPr>
              <w:t>pt</w:t>
            </w:r>
            <w:proofErr w:type="spellEnd"/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 1</w:t>
            </w:r>
            <w:r w:rsidR="004A429A">
              <w:rPr>
                <w:rFonts w:ascii="Arial" w:eastAsia="Arial" w:hAnsi="Arial" w:cs="Arial"/>
                <w:b/>
                <w:color w:val="000000"/>
              </w:rPr>
              <w:t>4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h)</w:t>
            </w:r>
          </w:p>
        </w:tc>
        <w:tc>
          <w:tcPr>
            <w:tcW w:w="4111" w:type="dxa"/>
            <w:tcBorders>
              <w:top w:val="single" w:sz="4" w:space="0" w:color="000000"/>
            </w:tcBorders>
          </w:tcPr>
          <w:p w14:paraId="56725AFE" w14:textId="0D2FC2BB" w:rsidR="008B213A" w:rsidRPr="0049390C" w:rsidRDefault="008B213A" w:rsidP="008B2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3 ore 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>5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 xml:space="preserve">^A + 5 ore </w:t>
            </w:r>
            <w:r w:rsidR="00863D55" w:rsidRPr="0049390C">
              <w:rPr>
                <w:rFonts w:ascii="Arial" w:eastAsia="Arial" w:hAnsi="Arial" w:cs="Arial"/>
                <w:b/>
                <w:color w:val="000000"/>
              </w:rPr>
              <w:t>5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^B                     = 8 ore</w:t>
            </w:r>
          </w:p>
        </w:tc>
        <w:tc>
          <w:tcPr>
            <w:tcW w:w="2651" w:type="dxa"/>
            <w:tcBorders>
              <w:top w:val="single" w:sz="4" w:space="0" w:color="000000"/>
            </w:tcBorders>
          </w:tcPr>
          <w:p w14:paraId="7C19A074" w14:textId="5A160F44" w:rsidR="008B213A" w:rsidRPr="0049390C" w:rsidRDefault="008F0875" w:rsidP="008F08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 </w:t>
            </w:r>
            <w:r w:rsidR="00014AC2"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 w:rsidR="00014AC2">
              <w:rPr>
                <w:rFonts w:ascii="Arial" w:eastAsia="Arial" w:hAnsi="Arial" w:cs="Arial"/>
                <w:b/>
                <w:color w:val="000000"/>
              </w:rPr>
              <w:t xml:space="preserve">e </w:t>
            </w:r>
            <w:r>
              <w:rPr>
                <w:rFonts w:ascii="Arial" w:eastAsia="Arial" w:hAnsi="Arial" w:cs="Arial"/>
                <w:b/>
                <w:color w:val="000000"/>
              </w:rPr>
              <w:t>½ + 1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>a ½</w:t>
            </w:r>
          </w:p>
        </w:tc>
      </w:tr>
      <w:tr w:rsidR="008B213A" w14:paraId="2B3DB103" w14:textId="77777777">
        <w:trPr>
          <w:trHeight w:val="165"/>
        </w:trPr>
        <w:tc>
          <w:tcPr>
            <w:tcW w:w="3403" w:type="dxa"/>
            <w:tcBorders>
              <w:top w:val="single" w:sz="4" w:space="0" w:color="000000"/>
            </w:tcBorders>
          </w:tcPr>
          <w:p w14:paraId="2AE4F3B2" w14:textId="5818B212" w:rsidR="008B213A" w:rsidRPr="000A4BA1" w:rsidRDefault="00AF0AF7" w:rsidP="008B213A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 w:rsidRPr="006A2282">
              <w:rPr>
                <w:rFonts w:ascii="Arial" w:eastAsia="Arial" w:hAnsi="Arial" w:cs="Arial"/>
                <w:b/>
              </w:rPr>
              <w:t>MICALIZZI GIUSEPPE</w:t>
            </w:r>
          </w:p>
        </w:tc>
        <w:tc>
          <w:tcPr>
            <w:tcW w:w="4111" w:type="dxa"/>
            <w:tcBorders>
              <w:top w:val="single" w:sz="4" w:space="0" w:color="000000"/>
            </w:tcBorders>
          </w:tcPr>
          <w:p w14:paraId="2C65BDD8" w14:textId="51849A18" w:rsidR="008B213A" w:rsidRPr="0049390C" w:rsidRDefault="008B213A" w:rsidP="008B2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 w:rsidRPr="0049390C">
              <w:rPr>
                <w:rFonts w:ascii="Arial" w:eastAsia="Arial" w:hAnsi="Arial" w:cs="Arial"/>
                <w:b/>
              </w:rPr>
              <w:t xml:space="preserve">5 ore </w:t>
            </w:r>
            <w:r w:rsidR="00AF0AF7">
              <w:rPr>
                <w:rFonts w:ascii="Arial" w:eastAsia="Arial" w:hAnsi="Arial" w:cs="Arial"/>
                <w:b/>
              </w:rPr>
              <w:t>5</w:t>
            </w:r>
            <w:r w:rsidRPr="0049390C">
              <w:rPr>
                <w:rFonts w:ascii="Arial" w:eastAsia="Arial" w:hAnsi="Arial" w:cs="Arial"/>
                <w:b/>
              </w:rPr>
              <w:t xml:space="preserve">^A + 5 ore </w:t>
            </w:r>
            <w:r w:rsidR="00AF0AF7">
              <w:rPr>
                <w:rFonts w:ascii="Arial" w:eastAsia="Arial" w:hAnsi="Arial" w:cs="Arial"/>
                <w:b/>
              </w:rPr>
              <w:t>5</w:t>
            </w:r>
            <w:r w:rsidRPr="0049390C">
              <w:rPr>
                <w:rFonts w:ascii="Arial" w:eastAsia="Arial" w:hAnsi="Arial" w:cs="Arial"/>
                <w:b/>
              </w:rPr>
              <w:t>^B                   = 10 ore</w:t>
            </w:r>
          </w:p>
        </w:tc>
        <w:tc>
          <w:tcPr>
            <w:tcW w:w="2651" w:type="dxa"/>
            <w:tcBorders>
              <w:top w:val="single" w:sz="4" w:space="0" w:color="000000"/>
            </w:tcBorders>
          </w:tcPr>
          <w:p w14:paraId="5630DA90" w14:textId="7C575F0F" w:rsidR="008B213A" w:rsidRPr="0049390C" w:rsidRDefault="00980037" w:rsidP="008F08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>e ½ + 7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>e ½</w:t>
            </w:r>
          </w:p>
        </w:tc>
      </w:tr>
      <w:tr w:rsidR="008B213A" w14:paraId="068FBAA6" w14:textId="77777777">
        <w:trPr>
          <w:trHeight w:val="251"/>
        </w:trPr>
        <w:tc>
          <w:tcPr>
            <w:tcW w:w="3403" w:type="dxa"/>
            <w:tcBorders>
              <w:top w:val="single" w:sz="4" w:space="0" w:color="000000"/>
            </w:tcBorders>
          </w:tcPr>
          <w:p w14:paraId="66F85EB6" w14:textId="77777777" w:rsidR="008B213A" w:rsidRPr="0049390C" w:rsidRDefault="008B213A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 w:rsidRPr="0049390C">
              <w:rPr>
                <w:rFonts w:ascii="Arial" w:eastAsia="Arial" w:hAnsi="Arial" w:cs="Arial"/>
                <w:b/>
              </w:rPr>
              <w:t xml:space="preserve">RENSO (I.R.C.)  </w:t>
            </w:r>
          </w:p>
        </w:tc>
        <w:tc>
          <w:tcPr>
            <w:tcW w:w="4111" w:type="dxa"/>
            <w:tcBorders>
              <w:top w:val="single" w:sz="4" w:space="0" w:color="000000"/>
            </w:tcBorders>
          </w:tcPr>
          <w:p w14:paraId="6156491A" w14:textId="77777777" w:rsidR="008B213A" w:rsidRPr="0049390C" w:rsidRDefault="008B213A" w:rsidP="008B2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</w:rPr>
            </w:pPr>
            <w:r w:rsidRPr="0049390C">
              <w:rPr>
                <w:rFonts w:ascii="Arial" w:eastAsia="Arial" w:hAnsi="Arial" w:cs="Arial"/>
                <w:b/>
              </w:rPr>
              <w:t>2 ore</w:t>
            </w:r>
          </w:p>
        </w:tc>
        <w:tc>
          <w:tcPr>
            <w:tcW w:w="2651" w:type="dxa"/>
            <w:tcBorders>
              <w:top w:val="single" w:sz="4" w:space="0" w:color="000000"/>
            </w:tcBorders>
          </w:tcPr>
          <w:p w14:paraId="463F543E" w14:textId="77777777" w:rsidR="008B213A" w:rsidRPr="0049390C" w:rsidRDefault="008B213A" w:rsidP="008B2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7"/>
              <w:rPr>
                <w:rFonts w:ascii="Arial" w:eastAsia="Arial" w:hAnsi="Arial" w:cs="Arial"/>
                <w:b/>
              </w:rPr>
            </w:pPr>
          </w:p>
        </w:tc>
      </w:tr>
      <w:tr w:rsidR="00885F4D" w14:paraId="0BC773A9" w14:textId="77777777">
        <w:trPr>
          <w:trHeight w:val="251"/>
          <w:ins w:id="0" w:author="Natalia Colombo" w:date="2020-10-08T04:11:00Z"/>
        </w:trPr>
        <w:tc>
          <w:tcPr>
            <w:tcW w:w="3403" w:type="dxa"/>
            <w:tcBorders>
              <w:top w:val="single" w:sz="4" w:space="0" w:color="000000"/>
            </w:tcBorders>
          </w:tcPr>
          <w:p w14:paraId="52F829E7" w14:textId="089D7A38" w:rsidR="00885F4D" w:rsidRPr="0049390C" w:rsidRDefault="00885F4D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ns w:id="1" w:author="Natalia Colombo" w:date="2020-10-08T04:11:00Z"/>
                <w:rFonts w:ascii="Arial" w:eastAsia="Arial" w:hAnsi="Arial" w:cs="Arial"/>
                <w:b/>
              </w:rPr>
            </w:pPr>
            <w:r w:rsidRPr="0049390C">
              <w:rPr>
                <w:rFonts w:ascii="Arial" w:eastAsia="Arial" w:hAnsi="Arial" w:cs="Arial"/>
                <w:b/>
              </w:rPr>
              <w:t>BRENNA A.  (I.R.C.)</w:t>
            </w:r>
            <w:r w:rsidRPr="0049390C">
              <w:rPr>
                <w:rFonts w:ascii="Arial" w:eastAsia="Arial" w:hAnsi="Arial" w:cs="Arial"/>
                <w:b/>
              </w:rPr>
              <w:tab/>
            </w:r>
          </w:p>
        </w:tc>
        <w:tc>
          <w:tcPr>
            <w:tcW w:w="4111" w:type="dxa"/>
            <w:tcBorders>
              <w:top w:val="single" w:sz="4" w:space="0" w:color="000000"/>
            </w:tcBorders>
          </w:tcPr>
          <w:p w14:paraId="156C5438" w14:textId="1C667B6E" w:rsidR="00885F4D" w:rsidRPr="0049390C" w:rsidRDefault="00885F4D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ins w:id="2" w:author="Natalia Colombo" w:date="2020-10-08T04:11:00Z"/>
                <w:rFonts w:ascii="Arial" w:eastAsia="Arial" w:hAnsi="Arial" w:cs="Arial"/>
                <w:b/>
              </w:rPr>
            </w:pPr>
            <w:r w:rsidRPr="0049390C">
              <w:rPr>
                <w:rFonts w:ascii="Arial" w:eastAsia="Arial" w:hAnsi="Arial" w:cs="Arial"/>
                <w:b/>
              </w:rPr>
              <w:t>10 ore</w:t>
            </w:r>
          </w:p>
        </w:tc>
        <w:tc>
          <w:tcPr>
            <w:tcW w:w="2651" w:type="dxa"/>
            <w:tcBorders>
              <w:top w:val="single" w:sz="4" w:space="0" w:color="000000"/>
            </w:tcBorders>
          </w:tcPr>
          <w:p w14:paraId="77E79EE3" w14:textId="4AE33FBB" w:rsidR="00885F4D" w:rsidRPr="0049390C" w:rsidRDefault="00885F4D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ns w:id="3" w:author="Natalia Colombo" w:date="2020-10-08T04:11:00Z"/>
                <w:rFonts w:ascii="Arial" w:eastAsia="Arial" w:hAnsi="Arial" w:cs="Arial"/>
                <w:b/>
              </w:rPr>
            </w:pPr>
          </w:p>
        </w:tc>
      </w:tr>
      <w:tr w:rsidR="00885F4D" w14:paraId="6BA41048" w14:textId="77777777">
        <w:trPr>
          <w:trHeight w:val="251"/>
        </w:trPr>
        <w:tc>
          <w:tcPr>
            <w:tcW w:w="3403" w:type="dxa"/>
            <w:tcBorders>
              <w:top w:val="single" w:sz="4" w:space="0" w:color="000000"/>
            </w:tcBorders>
          </w:tcPr>
          <w:p w14:paraId="4B1F8952" w14:textId="313279EC" w:rsidR="00885F4D" w:rsidRPr="0049390C" w:rsidRDefault="00014AC2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Studio assistito (alunni No IRC)</w:t>
            </w:r>
          </w:p>
        </w:tc>
        <w:tc>
          <w:tcPr>
            <w:tcW w:w="4111" w:type="dxa"/>
            <w:tcBorders>
              <w:top w:val="single" w:sz="4" w:space="0" w:color="000000"/>
            </w:tcBorders>
          </w:tcPr>
          <w:p w14:paraId="13E3E8A2" w14:textId="4171D3EC" w:rsidR="00885F4D" w:rsidRPr="0049390C" w:rsidRDefault="00014AC2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8 ore</w:t>
            </w:r>
          </w:p>
        </w:tc>
        <w:tc>
          <w:tcPr>
            <w:tcW w:w="2651" w:type="dxa"/>
            <w:tcBorders>
              <w:top w:val="single" w:sz="4" w:space="0" w:color="000000"/>
            </w:tcBorders>
          </w:tcPr>
          <w:p w14:paraId="29603A29" w14:textId="77777777" w:rsidR="00885F4D" w:rsidRPr="0049390C" w:rsidRDefault="00885F4D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</w:p>
        </w:tc>
      </w:tr>
      <w:tr w:rsidR="00885F4D" w14:paraId="30F3C3C2" w14:textId="77777777">
        <w:trPr>
          <w:trHeight w:val="191"/>
        </w:trPr>
        <w:tc>
          <w:tcPr>
            <w:tcW w:w="3403" w:type="dxa"/>
            <w:tcBorders>
              <w:bottom w:val="single" w:sz="4" w:space="0" w:color="000000"/>
            </w:tcBorders>
            <w:shd w:val="clear" w:color="auto" w:fill="BFBFBF"/>
          </w:tcPr>
          <w:p w14:paraId="75A9311B" w14:textId="77777777" w:rsidR="00885F4D" w:rsidRDefault="00885F4D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  <w:shd w:val="clear" w:color="auto" w:fill="BFBFBF"/>
          </w:tcPr>
          <w:p w14:paraId="76CDC2AE" w14:textId="77777777" w:rsidR="00885F4D" w:rsidRDefault="00885F4D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651" w:type="dxa"/>
            <w:tcBorders>
              <w:bottom w:val="single" w:sz="4" w:space="0" w:color="000000"/>
            </w:tcBorders>
            <w:shd w:val="clear" w:color="auto" w:fill="BFBFBF"/>
          </w:tcPr>
          <w:p w14:paraId="4EB28060" w14:textId="77777777" w:rsidR="00885F4D" w:rsidRDefault="00885F4D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right"/>
              <w:rPr>
                <w:rFonts w:ascii="Arial" w:eastAsia="Arial" w:hAnsi="Arial" w:cs="Arial"/>
                <w:color w:val="000000"/>
              </w:rPr>
            </w:pPr>
          </w:p>
        </w:tc>
      </w:tr>
      <w:tr w:rsidR="00885F4D" w14:paraId="14EAB548" w14:textId="77777777">
        <w:trPr>
          <w:trHeight w:val="289"/>
        </w:trPr>
        <w:tc>
          <w:tcPr>
            <w:tcW w:w="10165" w:type="dxa"/>
            <w:gridSpan w:val="3"/>
            <w:vAlign w:val="center"/>
          </w:tcPr>
          <w:p w14:paraId="12A9BE00" w14:textId="1726B4CD" w:rsidR="00885F4D" w:rsidRDefault="00885F4D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highlight w:val="yellow"/>
              </w:rPr>
            </w:pPr>
            <w:r w:rsidRPr="00FA5BD2">
              <w:rPr>
                <w:rFonts w:ascii="Arial" w:eastAsia="Arial" w:hAnsi="Arial" w:cs="Arial"/>
                <w:b/>
                <w:color w:val="000000"/>
              </w:rPr>
              <w:t xml:space="preserve">MENSA </w:t>
            </w:r>
            <w:r w:rsidRPr="00FA5BD2">
              <w:rPr>
                <w:rFonts w:ascii="Arial" w:eastAsia="Arial" w:hAnsi="Arial" w:cs="Arial"/>
                <w:b/>
              </w:rPr>
              <w:t xml:space="preserve"> 30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ORE (</w:t>
            </w:r>
            <w:r>
              <w:rPr>
                <w:rFonts w:ascii="Arial" w:eastAsia="Arial" w:hAnsi="Arial" w:cs="Arial"/>
                <w:b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ins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</w:rPr>
              <w:t xml:space="preserve"> x 4gg x 1 ½h = </w:t>
            </w:r>
            <w:r>
              <w:rPr>
                <w:rFonts w:ascii="Arial" w:eastAsia="Arial" w:hAnsi="Arial" w:cs="Arial"/>
                <w:b/>
              </w:rPr>
              <w:t>30)</w:t>
            </w:r>
          </w:p>
        </w:tc>
      </w:tr>
      <w:tr w:rsidR="00885F4D" w14:paraId="03050660" w14:textId="77777777">
        <w:trPr>
          <w:trHeight w:val="1090"/>
        </w:trPr>
        <w:tc>
          <w:tcPr>
            <w:tcW w:w="10165" w:type="dxa"/>
            <w:gridSpan w:val="3"/>
            <w:vAlign w:val="center"/>
          </w:tcPr>
          <w:p w14:paraId="0B39563D" w14:textId="77777777" w:rsidR="00885F4D" w:rsidRDefault="00885F4D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u w:val="single"/>
              </w:rPr>
            </w:pPr>
          </w:p>
          <w:p w14:paraId="046AECC6" w14:textId="1F9E21AF" w:rsidR="00583C7A" w:rsidRDefault="00885F4D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u w:val="single"/>
              </w:rPr>
              <w:t>PER IL SOSTEGNO: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  CRIPPA KATIA </w:t>
            </w:r>
            <w:r w:rsidR="00014AC2">
              <w:rPr>
                <w:rFonts w:ascii="Arial" w:eastAsia="Arial" w:hAnsi="Arial" w:cs="Arial"/>
                <w:b/>
                <w:color w:val="000000"/>
              </w:rPr>
              <w:t xml:space="preserve"> (1</w:t>
            </w:r>
            <w:r w:rsidR="00CD0D6C">
              <w:rPr>
                <w:rFonts w:ascii="Arial" w:eastAsia="Arial" w:hAnsi="Arial" w:cs="Arial"/>
                <w:b/>
                <w:color w:val="000000"/>
              </w:rPr>
              <w:t>2</w:t>
            </w:r>
            <w:r w:rsidR="00014AC2">
              <w:rPr>
                <w:rFonts w:ascii="Arial" w:eastAsia="Arial" w:hAnsi="Arial" w:cs="Arial"/>
                <w:b/>
                <w:color w:val="000000"/>
              </w:rPr>
              <w:t xml:space="preserve"> ore in cl.4^)</w:t>
            </w:r>
            <w:r w:rsidR="0068489C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31AE15C9" w14:textId="61443C76" w:rsidR="00885F4D" w:rsidRDefault="00583C7A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                                   </w:t>
            </w:r>
            <w:r w:rsidR="00214286">
              <w:rPr>
                <w:rFonts w:ascii="Arial" w:eastAsia="Arial" w:hAnsi="Arial" w:cs="Arial"/>
                <w:b/>
                <w:color w:val="000000"/>
              </w:rPr>
              <w:t xml:space="preserve">LIETTI ANNA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   </w:t>
            </w:r>
            <w:r w:rsidR="00214286">
              <w:rPr>
                <w:rFonts w:ascii="Arial" w:eastAsia="Arial" w:hAnsi="Arial" w:cs="Arial"/>
                <w:b/>
                <w:color w:val="000000"/>
              </w:rPr>
              <w:t>(4h in 5^A + 4h in 5^B)</w:t>
            </w:r>
          </w:p>
          <w:p w14:paraId="7E869FA0" w14:textId="77777777" w:rsidR="00885F4D" w:rsidRDefault="00885F4D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</w:p>
          <w:p w14:paraId="00F7D78B" w14:textId="35943960" w:rsidR="00F12172" w:rsidRDefault="00885F4D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ORE DI POTENZIAMENTO PER ATTIVITÀ ORGANIZZATIVE DI ISTITUTO =  </w:t>
            </w:r>
            <w:r w:rsidR="00CF07ED">
              <w:rPr>
                <w:rFonts w:ascii="Arial" w:eastAsia="Arial" w:hAnsi="Arial" w:cs="Arial"/>
                <w:b/>
              </w:rPr>
              <w:t>7</w:t>
            </w:r>
            <w:r>
              <w:rPr>
                <w:rFonts w:ascii="Arial" w:eastAsia="Arial" w:hAnsi="Arial" w:cs="Arial"/>
                <w:b/>
              </w:rPr>
              <w:t xml:space="preserve">h </w:t>
            </w:r>
            <w:r w:rsidRPr="00FA5BD2">
              <w:rPr>
                <w:rFonts w:ascii="Arial" w:eastAsia="Arial" w:hAnsi="Arial" w:cs="Arial"/>
                <w:b/>
              </w:rPr>
              <w:t>Colombo</w:t>
            </w:r>
            <w:r>
              <w:rPr>
                <w:rFonts w:ascii="Arial" w:eastAsia="Arial" w:hAnsi="Arial" w:cs="Arial"/>
                <w:b/>
              </w:rPr>
              <w:t xml:space="preserve"> Natalia; </w:t>
            </w:r>
          </w:p>
          <w:p w14:paraId="0DA6B4A4" w14:textId="37184CFB" w:rsidR="00885F4D" w:rsidRDefault="0068489C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                                                                                                                               </w:t>
            </w:r>
            <w:r w:rsidR="00F12172">
              <w:rPr>
                <w:rFonts w:ascii="Arial" w:eastAsia="Arial" w:hAnsi="Arial" w:cs="Arial"/>
                <w:b/>
              </w:rPr>
              <w:t>3</w:t>
            </w:r>
            <w:r w:rsidR="00885F4D" w:rsidRPr="00FA5BD2">
              <w:rPr>
                <w:rFonts w:ascii="Arial" w:eastAsia="Arial" w:hAnsi="Arial" w:cs="Arial"/>
                <w:b/>
              </w:rPr>
              <w:t>h</w:t>
            </w:r>
            <w:r w:rsidR="00885F4D">
              <w:rPr>
                <w:rFonts w:ascii="Arial" w:eastAsia="Arial" w:hAnsi="Arial" w:cs="Arial"/>
                <w:b/>
              </w:rPr>
              <w:t xml:space="preserve"> Brenna Isabella.</w:t>
            </w:r>
          </w:p>
          <w:p w14:paraId="4F6CA043" w14:textId="77777777" w:rsidR="00885F4D" w:rsidRDefault="00885F4D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5FDB9D17" w14:textId="52EF6DCD" w:rsidR="00980037" w:rsidRDefault="00885F4D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ORE DI POTENZIAMENTO PER IL SOSTEGNO = </w:t>
            </w:r>
            <w:r w:rsidR="006A2282">
              <w:rPr>
                <w:rFonts w:ascii="Arial" w:eastAsia="Arial" w:hAnsi="Arial" w:cs="Arial"/>
                <w:b/>
              </w:rPr>
              <w:t xml:space="preserve">  </w:t>
            </w:r>
            <w:r w:rsidR="00940B81">
              <w:rPr>
                <w:rFonts w:ascii="Arial" w:eastAsia="Arial" w:hAnsi="Arial" w:cs="Arial"/>
                <w:b/>
              </w:rPr>
              <w:t>12h   (</w:t>
            </w:r>
            <w:r w:rsidR="00980037">
              <w:rPr>
                <w:rFonts w:ascii="Arial" w:eastAsia="Arial" w:hAnsi="Arial" w:cs="Arial"/>
                <w:b/>
                <w:color w:val="000000"/>
              </w:rPr>
              <w:t>4</w:t>
            </w:r>
            <w:r w:rsidR="006A2282">
              <w:rPr>
                <w:rFonts w:ascii="Arial" w:eastAsia="Arial" w:hAnsi="Arial" w:cs="Arial"/>
                <w:b/>
                <w:color w:val="000000"/>
              </w:rPr>
              <w:t>h in 5^A</w:t>
            </w:r>
            <w:r w:rsidR="00940B81">
              <w:rPr>
                <w:rFonts w:ascii="Arial" w:eastAsia="Arial" w:hAnsi="Arial" w:cs="Arial"/>
                <w:b/>
                <w:color w:val="000000"/>
              </w:rPr>
              <w:t xml:space="preserve">; </w:t>
            </w:r>
            <w:r w:rsidR="006A2282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980037">
              <w:rPr>
                <w:rFonts w:ascii="Arial" w:eastAsia="Arial" w:hAnsi="Arial" w:cs="Arial"/>
                <w:b/>
                <w:color w:val="000000"/>
              </w:rPr>
              <w:t>4</w:t>
            </w:r>
            <w:r w:rsidR="00214286">
              <w:rPr>
                <w:rFonts w:ascii="Arial" w:eastAsia="Arial" w:hAnsi="Arial" w:cs="Arial"/>
                <w:b/>
                <w:color w:val="000000"/>
              </w:rPr>
              <w:t>h in 5^</w:t>
            </w:r>
            <w:r w:rsidR="006A2282">
              <w:rPr>
                <w:rFonts w:ascii="Arial" w:eastAsia="Arial" w:hAnsi="Arial" w:cs="Arial"/>
                <w:b/>
                <w:color w:val="000000"/>
              </w:rPr>
              <w:t>B</w:t>
            </w:r>
            <w:r w:rsidR="00940B81">
              <w:rPr>
                <w:rFonts w:ascii="Arial" w:eastAsia="Arial" w:hAnsi="Arial" w:cs="Arial"/>
                <w:b/>
                <w:color w:val="000000"/>
              </w:rPr>
              <w:t>;</w:t>
            </w:r>
            <w:r w:rsidR="00214286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68489C">
              <w:rPr>
                <w:rFonts w:ascii="Arial" w:eastAsia="Arial" w:hAnsi="Arial" w:cs="Arial"/>
                <w:b/>
              </w:rPr>
              <w:t xml:space="preserve"> </w:t>
            </w:r>
            <w:r w:rsidR="00980037">
              <w:rPr>
                <w:rFonts w:ascii="Arial" w:eastAsia="Arial" w:hAnsi="Arial" w:cs="Arial"/>
                <w:b/>
              </w:rPr>
              <w:t>4h in 4^</w:t>
            </w:r>
            <w:r w:rsidR="00940B81">
              <w:rPr>
                <w:rFonts w:ascii="Arial" w:eastAsia="Arial" w:hAnsi="Arial" w:cs="Arial"/>
                <w:b/>
              </w:rPr>
              <w:t>)</w:t>
            </w:r>
          </w:p>
          <w:p w14:paraId="3C1886E4" w14:textId="11D05815" w:rsidR="006A2282" w:rsidRDefault="0068489C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F2571FE" w14:textId="07708E53" w:rsidR="00885F4D" w:rsidRDefault="00885F4D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Potenziamento attività didattiche = </w:t>
            </w:r>
            <w:r w:rsidR="00980037">
              <w:rPr>
                <w:rFonts w:ascii="Arial" w:eastAsia="Arial" w:hAnsi="Arial" w:cs="Arial"/>
                <w:b/>
              </w:rPr>
              <w:t xml:space="preserve"> </w:t>
            </w:r>
            <w:r w:rsidR="003B638F">
              <w:rPr>
                <w:rFonts w:ascii="Arial" w:eastAsia="Arial" w:hAnsi="Arial" w:cs="Arial"/>
                <w:b/>
              </w:rPr>
              <w:t>3</w:t>
            </w:r>
            <w:r w:rsidR="00940B81">
              <w:rPr>
                <w:rFonts w:ascii="Arial" w:eastAsia="Arial" w:hAnsi="Arial" w:cs="Arial"/>
                <w:b/>
              </w:rPr>
              <w:t xml:space="preserve">h </w:t>
            </w:r>
          </w:p>
          <w:p w14:paraId="4A92F670" w14:textId="77777777" w:rsidR="00885F4D" w:rsidRDefault="00885F4D" w:rsidP="0088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highlight w:val="cyan"/>
              </w:rPr>
            </w:pPr>
            <w:r>
              <w:rPr>
                <w:rFonts w:ascii="Arial" w:eastAsia="Arial" w:hAnsi="Arial" w:cs="Arial"/>
              </w:rPr>
              <w:t xml:space="preserve">                                                                                                   </w:t>
            </w:r>
          </w:p>
        </w:tc>
      </w:tr>
    </w:tbl>
    <w:tbl>
      <w:tblPr>
        <w:tblStyle w:val="a1"/>
        <w:tblpPr w:leftFromText="141" w:rightFromText="141" w:vertAnchor="text" w:horzAnchor="margin" w:tblpX="-124" w:tblpY="-347"/>
        <w:tblW w:w="10428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480"/>
        <w:gridCol w:w="284"/>
        <w:gridCol w:w="1435"/>
        <w:gridCol w:w="283"/>
        <w:gridCol w:w="1258"/>
        <w:gridCol w:w="284"/>
        <w:gridCol w:w="1417"/>
        <w:gridCol w:w="284"/>
        <w:gridCol w:w="1417"/>
        <w:gridCol w:w="284"/>
        <w:gridCol w:w="2002"/>
      </w:tblGrid>
      <w:tr w:rsidR="00973D11" w14:paraId="45BBF51F" w14:textId="77777777" w:rsidTr="00962586">
        <w:trPr>
          <w:trHeight w:val="230"/>
        </w:trPr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242A0" w14:textId="77777777" w:rsidR="00973D11" w:rsidRPr="00973D11" w:rsidRDefault="00973D11" w:rsidP="00962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</w:p>
          <w:p w14:paraId="0752E559" w14:textId="77777777" w:rsidR="00973D11" w:rsidRPr="00973D11" w:rsidRDefault="00973D11" w:rsidP="00962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</w:p>
          <w:p w14:paraId="12353D0F" w14:textId="77777777" w:rsidR="00973D11" w:rsidRPr="003D0D52" w:rsidRDefault="00973D11" w:rsidP="00962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  <w:sz w:val="22"/>
                <w:szCs w:val="22"/>
              </w:rPr>
            </w:pPr>
            <w:r w:rsidRPr="003D0D52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Discipline</w:t>
            </w:r>
          </w:p>
        </w:tc>
        <w:tc>
          <w:tcPr>
            <w:tcW w:w="89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424FE" w14:textId="02DD3C58" w:rsidR="00973D11" w:rsidRPr="003D0D52" w:rsidRDefault="00973D11" w:rsidP="00962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71"/>
                <w:tab w:val="right" w:pos="8342"/>
              </w:tabs>
              <w:rPr>
                <w:color w:val="000000"/>
                <w:sz w:val="24"/>
                <w:szCs w:val="24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548DD4"/>
                <w:sz w:val="16"/>
                <w:szCs w:val="16"/>
              </w:rPr>
              <w:tab/>
            </w:r>
            <w:r w:rsidRPr="003D0D52">
              <w:rPr>
                <w:rFonts w:ascii="Arial Black" w:eastAsia="Arial Black" w:hAnsi="Arial Black" w:cs="Arial Black"/>
                <w:b/>
                <w:color w:val="548DD4"/>
                <w:sz w:val="24"/>
                <w:szCs w:val="24"/>
              </w:rPr>
              <w:t xml:space="preserve">LONGONE </w:t>
            </w:r>
            <w:r w:rsidR="00FA5BD2" w:rsidRPr="003D0D52">
              <w:rPr>
                <w:rFonts w:ascii="Arial Black" w:eastAsia="Arial Black" w:hAnsi="Arial Black" w:cs="Arial Black"/>
                <w:b/>
                <w:color w:val="548DD4"/>
                <w:sz w:val="24"/>
                <w:szCs w:val="24"/>
              </w:rPr>
              <w:t>A</w:t>
            </w:r>
            <w:r w:rsidRPr="003D0D52">
              <w:rPr>
                <w:rFonts w:ascii="Arial Black" w:eastAsia="Arial Black" w:hAnsi="Arial Black" w:cs="Arial Black"/>
                <w:b/>
                <w:color w:val="548DD4"/>
                <w:sz w:val="24"/>
                <w:szCs w:val="24"/>
              </w:rPr>
              <w:t>.</w:t>
            </w:r>
            <w:r w:rsidR="00FA5BD2" w:rsidRPr="003D0D52">
              <w:rPr>
                <w:rFonts w:ascii="Arial Black" w:eastAsia="Arial Black" w:hAnsi="Arial Black" w:cs="Arial Black"/>
                <w:b/>
                <w:color w:val="548DD4"/>
                <w:sz w:val="24"/>
                <w:szCs w:val="24"/>
              </w:rPr>
              <w:t>S</w:t>
            </w:r>
            <w:r w:rsidRPr="003D0D52">
              <w:rPr>
                <w:rFonts w:ascii="Arial Black" w:eastAsia="Arial Black" w:hAnsi="Arial Black" w:cs="Arial Black"/>
                <w:b/>
                <w:color w:val="548DD4"/>
                <w:sz w:val="24"/>
                <w:szCs w:val="24"/>
              </w:rPr>
              <w:t>. 202</w:t>
            </w:r>
            <w:r w:rsidR="00246074" w:rsidRPr="003D0D52">
              <w:rPr>
                <w:rFonts w:ascii="Arial Black" w:eastAsia="Arial Black" w:hAnsi="Arial Black" w:cs="Arial Black"/>
                <w:b/>
                <w:color w:val="548DD4"/>
                <w:sz w:val="24"/>
                <w:szCs w:val="24"/>
              </w:rPr>
              <w:t>1</w:t>
            </w:r>
            <w:r w:rsidRPr="003D0D52">
              <w:rPr>
                <w:rFonts w:ascii="Arial Black" w:eastAsia="Arial Black" w:hAnsi="Arial Black" w:cs="Arial Black"/>
                <w:b/>
                <w:color w:val="548DD4"/>
                <w:sz w:val="24"/>
                <w:szCs w:val="24"/>
              </w:rPr>
              <w:t>-202</w:t>
            </w:r>
            <w:r w:rsidR="00246074" w:rsidRPr="003D0D52">
              <w:rPr>
                <w:rFonts w:ascii="Arial Black" w:eastAsia="Arial Black" w:hAnsi="Arial Black" w:cs="Arial Black"/>
                <w:b/>
                <w:color w:val="548DD4"/>
                <w:sz w:val="24"/>
                <w:szCs w:val="24"/>
              </w:rPr>
              <w:t>2</w:t>
            </w:r>
            <w:r w:rsidRPr="003D0D52">
              <w:rPr>
                <w:rFonts w:ascii="Arial Black" w:eastAsia="Arial Black" w:hAnsi="Arial Black" w:cs="Arial Black"/>
                <w:b/>
                <w:color w:val="548DD4"/>
                <w:sz w:val="24"/>
                <w:szCs w:val="24"/>
              </w:rPr>
              <w:tab/>
            </w:r>
          </w:p>
        </w:tc>
      </w:tr>
      <w:tr w:rsidR="00973D11" w14:paraId="19EDEA04" w14:textId="77777777" w:rsidTr="002C7428">
        <w:trPr>
          <w:trHeight w:val="191"/>
        </w:trPr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77FBA" w14:textId="77777777" w:rsidR="00973D11" w:rsidRPr="00973D11" w:rsidRDefault="00973D11" w:rsidP="00962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D7C3" w14:textId="77777777" w:rsidR="00973D11" w:rsidRPr="00973D11" w:rsidRDefault="00973D11" w:rsidP="00962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cl. 1^</w:t>
            </w:r>
          </w:p>
        </w:tc>
        <w:tc>
          <w:tcPr>
            <w:tcW w:w="15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141D5" w14:textId="77777777" w:rsidR="00973D11" w:rsidRPr="00973D11" w:rsidRDefault="00973D11" w:rsidP="00962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cl. 2^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77B19" w14:textId="77777777" w:rsidR="00973D11" w:rsidRPr="00973D11" w:rsidRDefault="00973D11" w:rsidP="00962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cl. 3^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A2515" w14:textId="77777777" w:rsidR="00973D11" w:rsidRPr="00973D11" w:rsidRDefault="00973D11" w:rsidP="00962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 xml:space="preserve">cl. 4^ </w:t>
            </w:r>
          </w:p>
        </w:tc>
        <w:tc>
          <w:tcPr>
            <w:tcW w:w="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D568B" w14:textId="77777777" w:rsidR="00973D11" w:rsidRPr="00973D11" w:rsidRDefault="00973D11" w:rsidP="00962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cl. 5^A</w:t>
            </w:r>
          </w:p>
        </w:tc>
      </w:tr>
      <w:tr w:rsidR="00875E85" w14:paraId="312082F5" w14:textId="77777777" w:rsidTr="002C7428">
        <w:trPr>
          <w:trHeight w:val="409"/>
        </w:trPr>
        <w:tc>
          <w:tcPr>
            <w:tcW w:w="14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754EC" w14:textId="77777777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00C1C7CA" w14:textId="77777777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  <w:sz w:val="18"/>
                <w:szCs w:val="18"/>
              </w:rPr>
            </w:pPr>
            <w:r w:rsidRPr="003D0D52">
              <w:rPr>
                <w:rFonts w:ascii="Tahoma" w:eastAsia="Tahoma" w:hAnsi="Tahoma" w:cs="Tahoma"/>
                <w:color w:val="000000"/>
                <w:sz w:val="18"/>
                <w:szCs w:val="18"/>
              </w:rPr>
              <w:t>LINGUA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33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52FF" w14:textId="0000687F" w:rsidR="00875E85" w:rsidRPr="00875E85" w:rsidRDefault="00D86943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sz w:val="16"/>
                <w:szCs w:val="16"/>
              </w:rPr>
              <w:t>7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C678" w14:textId="006BFBA2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BELINTENDE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66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0DA06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8F41D" w14:textId="5C555428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BRAMBILLA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6D8E2" w14:textId="77777777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53BD8" w14:textId="77777777" w:rsidR="00875E85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VANOSSI</w:t>
            </w:r>
          </w:p>
          <w:p w14:paraId="109B631F" w14:textId="61394CD9" w:rsidR="00D86943" w:rsidRPr="00973D11" w:rsidRDefault="00D86943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ELISA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64A0B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612A" w14:textId="048C558C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DORE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4194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A2E1" w14:textId="67FF7360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CALIGIORE</w:t>
            </w:r>
          </w:p>
        </w:tc>
      </w:tr>
      <w:tr w:rsidR="00875E85" w14:paraId="54F6D8D6" w14:textId="77777777" w:rsidTr="00F12172">
        <w:trPr>
          <w:trHeight w:val="321"/>
        </w:trPr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CB616" w14:textId="77777777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  <w:sz w:val="18"/>
                <w:szCs w:val="18"/>
              </w:rPr>
            </w:pPr>
            <w:r w:rsidRPr="003D0D52">
              <w:rPr>
                <w:rFonts w:ascii="Tahoma" w:eastAsia="Tahoma" w:hAnsi="Tahoma" w:cs="Tahoma"/>
                <w:color w:val="000000"/>
                <w:sz w:val="18"/>
                <w:szCs w:val="18"/>
              </w:rPr>
              <w:t>MATEMATICA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255F6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FFFFFF"/>
                <w:sz w:val="16"/>
                <w:szCs w:val="16"/>
              </w:rPr>
            </w:pPr>
            <w:r w:rsidRPr="00D86943">
              <w:rPr>
                <w:rFonts w:ascii="Arial Black" w:eastAsia="Arial Black" w:hAnsi="Arial Black" w:cs="Arial Black"/>
                <w:b/>
                <w:sz w:val="16"/>
                <w:szCs w:val="16"/>
              </w:rPr>
              <w:t>6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B4C1" w14:textId="12C1AC9B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PONTIGGIA K.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66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B29A6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9C7D5" w14:textId="508A62D0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BRAMBILLA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C2C4B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3136" w14:textId="695DFC70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VANOSSI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890AC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30F32" w14:textId="16BA7C75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BRUNELLI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33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ABC8A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EFFF" w14:textId="4DFA213C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BELINTENDE.</w:t>
            </w:r>
          </w:p>
        </w:tc>
      </w:tr>
      <w:tr w:rsidR="00875E85" w14:paraId="6E6242EE" w14:textId="77777777" w:rsidTr="00F12172">
        <w:trPr>
          <w:trHeight w:val="401"/>
        </w:trPr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9635C" w14:textId="77777777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  <w:sz w:val="18"/>
                <w:szCs w:val="18"/>
              </w:rPr>
            </w:pPr>
            <w:r w:rsidRPr="003D0D52">
              <w:rPr>
                <w:rFonts w:ascii="Tahoma" w:eastAsia="Tahoma" w:hAnsi="Tahoma" w:cs="Tahoma"/>
                <w:color w:val="000000"/>
                <w:sz w:val="18"/>
                <w:szCs w:val="18"/>
              </w:rPr>
              <w:t>STORIA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7D30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08031" w14:textId="105B90EA" w:rsidR="00875E85" w:rsidRPr="00973D11" w:rsidRDefault="00D86943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PONTIGGIA K.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A4E7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D083C" w14:textId="67FDAF0F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TOMASSOLI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1C93A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9156" w14:textId="55AA35CB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TOMASSOLI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14CDD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E6BBC" w14:textId="0B454882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BRUNELLI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00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80702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86EE" w14:textId="0FD9E234" w:rsidR="00875E85" w:rsidRPr="00973D11" w:rsidRDefault="00875E85" w:rsidP="00F12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CALIGIORE</w:t>
            </w:r>
          </w:p>
        </w:tc>
      </w:tr>
      <w:tr w:rsidR="00875E85" w14:paraId="4E5DECF9" w14:textId="77777777" w:rsidTr="00F12172">
        <w:trPr>
          <w:trHeight w:val="325"/>
        </w:trPr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9801" w14:textId="77777777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  <w:sz w:val="18"/>
                <w:szCs w:val="18"/>
              </w:rPr>
            </w:pPr>
            <w:r w:rsidRPr="003D0D52">
              <w:rPr>
                <w:rFonts w:ascii="Tahoma" w:eastAsia="Tahoma" w:hAnsi="Tahoma" w:cs="Tahoma"/>
                <w:color w:val="000000"/>
                <w:sz w:val="18"/>
                <w:szCs w:val="18"/>
              </w:rPr>
              <w:t>GEOGRAFIA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235E2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9D893" w14:textId="23D325A5" w:rsidR="00875E85" w:rsidRPr="00973D11" w:rsidRDefault="00D86943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PONTIGGIA K.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63F18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F3E54" w14:textId="0A31C910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TOMASSOLI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708B7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130B" w14:textId="7DDE962B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TOMASSOLI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58089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0E50D" w14:textId="7BFB58F2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BRUNELLI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00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02966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0E354" w14:textId="34C78B7B" w:rsidR="00875E85" w:rsidRPr="00973D11" w:rsidRDefault="00875E85" w:rsidP="00F12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CALIGIORE</w:t>
            </w:r>
          </w:p>
        </w:tc>
      </w:tr>
      <w:tr w:rsidR="00875E85" w14:paraId="7CC9840F" w14:textId="77777777" w:rsidTr="003B638F">
        <w:trPr>
          <w:trHeight w:val="349"/>
        </w:trPr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3681F" w14:textId="4B2D7E00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  <w:sz w:val="18"/>
                <w:szCs w:val="18"/>
              </w:rPr>
            </w:pPr>
            <w:r w:rsidRPr="003D0D52">
              <w:rPr>
                <w:rFonts w:ascii="Tahoma" w:eastAsia="Tahoma" w:hAnsi="Tahoma" w:cs="Tahoma"/>
                <w:color w:val="000000"/>
                <w:sz w:val="18"/>
                <w:szCs w:val="18"/>
              </w:rPr>
              <w:t>SCIENZE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5796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2E5AA" w14:textId="7657ED1A" w:rsidR="00875E85" w:rsidRPr="00973D11" w:rsidRDefault="00D86943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PONTIGGIA K.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1923B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3DBCA" w14:textId="32FB32E5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TOMASSOLI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C60E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1A940" w14:textId="5F33DF43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TOMASSOLI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6F5DC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2D9A8" w14:textId="7490452E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BRUNELLI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00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4C89E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10CEC" w14:textId="1A5EE914" w:rsidR="00875E85" w:rsidRPr="00973D11" w:rsidRDefault="003B638F" w:rsidP="003B6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CALIGIORE</w:t>
            </w:r>
          </w:p>
        </w:tc>
      </w:tr>
      <w:tr w:rsidR="00875E85" w14:paraId="33404FAC" w14:textId="77777777" w:rsidTr="002C7428">
        <w:trPr>
          <w:trHeight w:val="368"/>
        </w:trPr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3AD8" w14:textId="77777777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70CA52FF" w14:textId="77777777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  <w:sz w:val="18"/>
                <w:szCs w:val="18"/>
              </w:rPr>
            </w:pPr>
            <w:r w:rsidRPr="003D0D52">
              <w:rPr>
                <w:rFonts w:ascii="Tahoma" w:eastAsia="Tahoma" w:hAnsi="Tahoma" w:cs="Tahoma"/>
                <w:color w:val="000000"/>
                <w:sz w:val="18"/>
                <w:szCs w:val="18"/>
              </w:rPr>
              <w:t>INFORMATICA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EFB5F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E335F" w14:textId="262FE732" w:rsidR="00875E85" w:rsidRPr="00973D11" w:rsidRDefault="00D86943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PONTIGGIA K.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57E69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2CC7" w14:textId="69DC4AFD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TOMASSOLI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5B5B2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83A9D" w14:textId="3D186833" w:rsidR="00875E85" w:rsidRPr="00973D11" w:rsidRDefault="00D86943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VANOSSI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D87C7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EC91D" w14:textId="5DBAECEC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BRUNELLI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33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645FC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7B67B" w14:textId="0EDB6F7D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BELINTENDE</w:t>
            </w:r>
          </w:p>
        </w:tc>
      </w:tr>
      <w:tr w:rsidR="00875E85" w14:paraId="46D7282E" w14:textId="77777777" w:rsidTr="002C7428">
        <w:trPr>
          <w:trHeight w:val="380"/>
        </w:trPr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3BCC" w14:textId="77777777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sz w:val="18"/>
                <w:szCs w:val="18"/>
              </w:rPr>
            </w:pPr>
          </w:p>
          <w:p w14:paraId="592BD16E" w14:textId="77777777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18"/>
                <w:szCs w:val="18"/>
              </w:rPr>
            </w:pPr>
            <w:r w:rsidRPr="003D0D52">
              <w:rPr>
                <w:rFonts w:ascii="Tahoma" w:eastAsia="Tahoma" w:hAnsi="Tahoma" w:cs="Tahoma"/>
                <w:sz w:val="18"/>
                <w:szCs w:val="18"/>
              </w:rPr>
              <w:t>INGLESE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E5E61" w14:textId="77777777" w:rsidR="00875E85" w:rsidRPr="00D86943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D86943">
              <w:rPr>
                <w:rFonts w:ascii="Arial Black" w:eastAsia="Arial Black" w:hAnsi="Arial Black" w:cs="Arial Black"/>
                <w:b/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7548E" w14:textId="791DF18E" w:rsidR="00875E85" w:rsidRPr="00973D11" w:rsidRDefault="00875E85" w:rsidP="00875E8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PONTIGGIA K.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66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9099" w14:textId="77777777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07B9" w14:textId="4335B6E8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BRAMBILLA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2700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D049C" w14:textId="4853F672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VANOSSI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5D716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3B0F" w14:textId="671FF346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BRUNELLI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00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2DB88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C826" w14:textId="1350C290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CALIGIORE</w:t>
            </w:r>
          </w:p>
        </w:tc>
      </w:tr>
      <w:tr w:rsidR="00875E85" w14:paraId="48079464" w14:textId="77777777" w:rsidTr="002C7428">
        <w:trPr>
          <w:trHeight w:val="376"/>
        </w:trPr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D4666" w14:textId="77777777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  <w:sz w:val="18"/>
                <w:szCs w:val="18"/>
              </w:rPr>
            </w:pPr>
            <w:r w:rsidRPr="003D0D52">
              <w:rPr>
                <w:rFonts w:ascii="Tahoma" w:eastAsia="Tahoma" w:hAnsi="Tahoma" w:cs="Tahoma"/>
                <w:color w:val="000000"/>
                <w:sz w:val="18"/>
                <w:szCs w:val="18"/>
              </w:rPr>
              <w:t>IMMAGINE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33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A128" w14:textId="77777777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D36CD" w14:textId="0CC8D0AC" w:rsidR="00875E85" w:rsidRPr="00973D11" w:rsidRDefault="00875E85" w:rsidP="00875E8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BELINTENDE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23F3" w14:textId="77777777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BF413" w14:textId="7EB6CACD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TOMASSOLI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F4BBA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8FBB4" w14:textId="582259B1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VANOSSI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D2020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4FA7" w14:textId="4FC4A097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BRUNELLI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00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AA663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E134F" w14:textId="1C44D1FA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CALIGIORE</w:t>
            </w:r>
          </w:p>
        </w:tc>
      </w:tr>
      <w:tr w:rsidR="00875E85" w14:paraId="704AEEBE" w14:textId="77777777" w:rsidTr="00F12172">
        <w:trPr>
          <w:trHeight w:val="327"/>
        </w:trPr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4A03C" w14:textId="77777777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  <w:sz w:val="18"/>
                <w:szCs w:val="18"/>
              </w:rPr>
            </w:pPr>
            <w:r w:rsidRPr="003D0D52">
              <w:rPr>
                <w:rFonts w:ascii="Tahoma" w:eastAsia="Tahoma" w:hAnsi="Tahoma" w:cs="Tahoma"/>
                <w:color w:val="000000"/>
                <w:sz w:val="18"/>
                <w:szCs w:val="18"/>
              </w:rPr>
              <w:t>MUSICA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40AD2" w14:textId="77777777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FD8C9" w14:textId="0EFA022C" w:rsidR="00875E85" w:rsidRPr="00973D11" w:rsidRDefault="00875E85" w:rsidP="00875E8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PONTIGGIA K.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C36DE" w14:textId="77777777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9DB1" w14:textId="458F2996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TOMASSOLI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B79BC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0F25" w14:textId="38D7B2D1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TOMASSOLI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0329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3216D" w14:textId="4551AABB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DORE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8F06D" w14:textId="717D2C7F" w:rsidR="00875E85" w:rsidRPr="00973D11" w:rsidRDefault="00F12172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C67E8" w14:textId="17381820" w:rsidR="00875E85" w:rsidRPr="00973D11" w:rsidRDefault="00875E85" w:rsidP="00F12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CALIGIORE</w:t>
            </w:r>
          </w:p>
        </w:tc>
      </w:tr>
      <w:tr w:rsidR="00875E85" w14:paraId="2C6CD658" w14:textId="77777777" w:rsidTr="00F12172">
        <w:trPr>
          <w:trHeight w:val="279"/>
        </w:trPr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5E976" w14:textId="77777777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  <w:sz w:val="18"/>
                <w:szCs w:val="18"/>
              </w:rPr>
            </w:pPr>
            <w:r w:rsidRPr="003D0D52">
              <w:rPr>
                <w:rFonts w:ascii="Tahoma" w:eastAsia="Tahoma" w:hAnsi="Tahoma" w:cs="Tahoma"/>
                <w:color w:val="000000"/>
                <w:sz w:val="18"/>
                <w:szCs w:val="18"/>
              </w:rPr>
              <w:t>ED. FISICA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9FFDA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FFFFFF"/>
                <w:sz w:val="16"/>
                <w:szCs w:val="16"/>
              </w:rPr>
            </w:pPr>
            <w:r w:rsidRPr="00D86943">
              <w:rPr>
                <w:rFonts w:ascii="Arial Black" w:eastAsia="Arial Black" w:hAnsi="Arial Black" w:cs="Arial Black"/>
                <w:b/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1993" w14:textId="2832017E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PONTIGGIA K</w:t>
            </w:r>
            <w:r w:rsidRPr="00973D11">
              <w:rPr>
                <w:rFonts w:ascii="Arial Black" w:eastAsia="Arial Black" w:hAnsi="Arial Black" w:cs="Arial Black"/>
                <w:sz w:val="16"/>
                <w:szCs w:val="16"/>
              </w:rPr>
              <w:t>.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66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EBE6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4CC0A" w14:textId="203B36F0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BRAMBILLA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494A4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73EE8" w14:textId="45F3DBC2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TOMASSOLI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DCD34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2F31" w14:textId="690F94A8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BRUNELLI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33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0543A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E780" w14:textId="5E022EDB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BELINTENDE</w:t>
            </w:r>
          </w:p>
        </w:tc>
      </w:tr>
      <w:tr w:rsidR="00875E85" w14:paraId="1BC50747" w14:textId="77777777" w:rsidTr="003D0D52">
        <w:trPr>
          <w:trHeight w:val="345"/>
        </w:trPr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7B453" w14:textId="77777777" w:rsidR="00875E85" w:rsidRPr="003D0D52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  <w:sz w:val="18"/>
                <w:szCs w:val="18"/>
              </w:rPr>
            </w:pPr>
            <w:r w:rsidRPr="003D0D52">
              <w:rPr>
                <w:rFonts w:ascii="Tahoma" w:eastAsia="Tahoma" w:hAnsi="Tahoma" w:cs="Tahoma"/>
                <w:color w:val="000000"/>
                <w:sz w:val="18"/>
                <w:szCs w:val="18"/>
              </w:rPr>
              <w:t>RELIGIONE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CF00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F1F0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 BRENNA A.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7435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DE03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BRENNA A .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DAE0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AFA6" w14:textId="77777777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BRENNA A.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B38EA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33908" w14:textId="77777777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BRENNA A.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FC172" w14:textId="77777777" w:rsidR="00875E85" w:rsidRPr="00973D11" w:rsidRDefault="00875E85" w:rsidP="00875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D0E93" w14:textId="77777777" w:rsidR="00875E85" w:rsidRPr="00973D11" w:rsidRDefault="00875E85" w:rsidP="00F12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BRENNA A.</w:t>
            </w:r>
          </w:p>
        </w:tc>
      </w:tr>
      <w:tr w:rsidR="00875E85" w14:paraId="50007DF1" w14:textId="77777777" w:rsidTr="002C7428">
        <w:trPr>
          <w:trHeight w:val="320"/>
        </w:trPr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4FB84" w14:textId="77777777" w:rsidR="00875E85" w:rsidRPr="003D0D52" w:rsidRDefault="00875E85" w:rsidP="00875E8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 w:rsidRPr="003D0D52">
              <w:rPr>
                <w:rFonts w:ascii="Tahoma" w:eastAsia="Tahoma" w:hAnsi="Tahoma" w:cs="Tahoma"/>
                <w:color w:val="000000"/>
                <w:sz w:val="18"/>
                <w:szCs w:val="18"/>
              </w:rPr>
              <w:t>LABORATORIO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1F727" w14:textId="77777777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Black" w:eastAsia="Arial Black" w:hAnsi="Arial Black" w:cs="Arial Black"/>
                <w:color w:val="FFFFFF"/>
                <w:sz w:val="16"/>
                <w:szCs w:val="16"/>
              </w:rPr>
            </w:pPr>
            <w:r w:rsidRPr="00D86943">
              <w:rPr>
                <w:rFonts w:ascii="Arial Black" w:eastAsia="Arial Black" w:hAnsi="Arial Black" w:cs="Arial Black"/>
                <w:b/>
                <w:sz w:val="16"/>
                <w:szCs w:val="16"/>
              </w:rPr>
              <w:t>3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8B47" w14:textId="5ED5B348" w:rsidR="00875E85" w:rsidRPr="00973D11" w:rsidRDefault="00D86943" w:rsidP="00875E8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PONTIGGIA K.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66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30326" w14:textId="77777777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CB945" w14:textId="3A1BFD6B" w:rsidR="00875E85" w:rsidRPr="00973D11" w:rsidRDefault="00D86943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BRAMBILLA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7EA2" w14:textId="2A82310C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C37D2" w14:textId="7AC65B57" w:rsidR="00875E85" w:rsidRPr="00973D11" w:rsidRDefault="00D86943" w:rsidP="00F12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VANOSSI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45EF" w14:textId="77777777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C913" w14:textId="56202CB5" w:rsidR="00875E85" w:rsidRPr="00973D11" w:rsidRDefault="00875E85" w:rsidP="00F12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DORE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FC36D" w14:textId="6DB065AF" w:rsidR="00875E85" w:rsidRPr="00973D11" w:rsidRDefault="003B638F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3198" w14:textId="19E90943" w:rsidR="00875E85" w:rsidRPr="00973D11" w:rsidRDefault="00875E85" w:rsidP="00F12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CALIGIORE</w:t>
            </w:r>
          </w:p>
        </w:tc>
      </w:tr>
      <w:tr w:rsidR="00875E85" w14:paraId="5BFEA4B6" w14:textId="77777777" w:rsidTr="003B638F">
        <w:trPr>
          <w:trHeight w:val="320"/>
        </w:trPr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C6BB4" w14:textId="77777777" w:rsidR="00875E85" w:rsidRPr="00973D11" w:rsidRDefault="00875E85" w:rsidP="00875E8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CBA79" w14:textId="77777777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A84E1" w14:textId="77777777" w:rsidR="00875E85" w:rsidRPr="00973D11" w:rsidRDefault="00875E85" w:rsidP="00875E8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8C2C" w14:textId="77777777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450E" w14:textId="77777777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41874" w14:textId="77777777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875E85">
              <w:rPr>
                <w:rFonts w:ascii="Arial Black" w:eastAsia="Arial Black" w:hAnsi="Arial Black" w:cs="Arial Black"/>
                <w:color w:val="F2F2F2" w:themeColor="background1" w:themeShade="F2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0956" w14:textId="0F8ED7C7" w:rsidR="00875E85" w:rsidRPr="00973D11" w:rsidRDefault="00875E85" w:rsidP="00F12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1F0FF" w14:textId="77777777" w:rsidR="00875E85" w:rsidRPr="00973D11" w:rsidRDefault="00875E85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74EC9" w14:textId="75F8A017" w:rsidR="00875E85" w:rsidRPr="00973D11" w:rsidRDefault="00875E85" w:rsidP="00F12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973D11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BRUNELLI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614B" w14:textId="2339DE57" w:rsidR="00875E85" w:rsidRPr="00973D11" w:rsidRDefault="003B638F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F3FC7" w14:textId="28F790EA" w:rsidR="00875E85" w:rsidRPr="00973D11" w:rsidRDefault="003B638F" w:rsidP="00875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BELINTENDE</w:t>
            </w:r>
          </w:p>
        </w:tc>
      </w:tr>
      <w:tr w:rsidR="00875E85" w14:paraId="03F708F4" w14:textId="77777777" w:rsidTr="00962586">
        <w:trPr>
          <w:trHeight w:val="289"/>
        </w:trPr>
        <w:tc>
          <w:tcPr>
            <w:tcW w:w="1042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B7DA" w14:textId="77777777" w:rsidR="00875E85" w:rsidRDefault="00875E85" w:rsidP="006D47FC">
            <w:pPr>
              <w:pBdr>
                <w:top w:val="nil"/>
                <w:left w:val="nil"/>
                <w:bottom w:val="nil"/>
                <w:right w:val="single" w:sz="4" w:space="1" w:color="auto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6D47FC"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  <w:t>TEMPO SCUOLA                              30 ORE</w:t>
            </w:r>
          </w:p>
        </w:tc>
      </w:tr>
    </w:tbl>
    <w:p w14:paraId="371F3B8D" w14:textId="77777777" w:rsidR="00DF0F32" w:rsidRDefault="00DF0F32" w:rsidP="006D47FC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16"/>
          <w:szCs w:val="16"/>
        </w:rPr>
      </w:pPr>
    </w:p>
    <w:tbl>
      <w:tblPr>
        <w:tblStyle w:val="a2"/>
        <w:tblpPr w:leftFromText="141" w:rightFromText="141" w:vertAnchor="text" w:horzAnchor="margin" w:tblpY="8"/>
        <w:tblW w:w="104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3544"/>
        <w:gridCol w:w="3214"/>
      </w:tblGrid>
      <w:tr w:rsidR="002C7428" w:rsidRPr="00541A24" w14:paraId="5EB51080" w14:textId="77777777" w:rsidTr="001E130C">
        <w:trPr>
          <w:trHeight w:val="182"/>
        </w:trPr>
        <w:tc>
          <w:tcPr>
            <w:tcW w:w="3652" w:type="dxa"/>
            <w:shd w:val="clear" w:color="auto" w:fill="BFBFBF"/>
          </w:tcPr>
          <w:p w14:paraId="28FD45DA" w14:textId="77777777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41A24">
              <w:rPr>
                <w:color w:val="000000"/>
                <w:sz w:val="24"/>
                <w:szCs w:val="24"/>
              </w:rPr>
              <w:t>docente</w:t>
            </w:r>
          </w:p>
        </w:tc>
        <w:tc>
          <w:tcPr>
            <w:tcW w:w="3544" w:type="dxa"/>
            <w:shd w:val="clear" w:color="auto" w:fill="BFBFBF"/>
          </w:tcPr>
          <w:p w14:paraId="176D7571" w14:textId="77777777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41A24">
              <w:rPr>
                <w:color w:val="000000"/>
                <w:sz w:val="24"/>
                <w:szCs w:val="24"/>
              </w:rPr>
              <w:t xml:space="preserve">Ore sulle classi </w:t>
            </w:r>
          </w:p>
        </w:tc>
        <w:tc>
          <w:tcPr>
            <w:tcW w:w="3214" w:type="dxa"/>
            <w:shd w:val="clear" w:color="auto" w:fill="BFBFBF"/>
          </w:tcPr>
          <w:p w14:paraId="5D3F4132" w14:textId="72B5A4E5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41A24">
              <w:rPr>
                <w:color w:val="000000"/>
                <w:sz w:val="24"/>
                <w:szCs w:val="24"/>
              </w:rPr>
              <w:t xml:space="preserve"> Mensa</w:t>
            </w:r>
            <w:r w:rsidR="00014AC2">
              <w:rPr>
                <w:color w:val="000000"/>
                <w:sz w:val="24"/>
                <w:szCs w:val="24"/>
              </w:rPr>
              <w:t xml:space="preserve">   </w:t>
            </w:r>
            <w:r w:rsidRPr="00541A24">
              <w:rPr>
                <w:color w:val="000000"/>
                <w:sz w:val="24"/>
                <w:szCs w:val="24"/>
              </w:rPr>
              <w:t>/</w:t>
            </w:r>
            <w:r w:rsidR="00014AC2">
              <w:rPr>
                <w:color w:val="000000"/>
                <w:sz w:val="24"/>
                <w:szCs w:val="24"/>
              </w:rPr>
              <w:t xml:space="preserve">       </w:t>
            </w:r>
            <w:r w:rsidRPr="00541A24">
              <w:rPr>
                <w:color w:val="000000"/>
                <w:sz w:val="24"/>
                <w:szCs w:val="24"/>
              </w:rPr>
              <w:t>potenziamento</w:t>
            </w:r>
          </w:p>
        </w:tc>
      </w:tr>
      <w:tr w:rsidR="002C7428" w:rsidRPr="00541A24" w14:paraId="79D87BEF" w14:textId="77777777" w:rsidTr="001E130C">
        <w:trPr>
          <w:trHeight w:val="206"/>
        </w:trPr>
        <w:tc>
          <w:tcPr>
            <w:tcW w:w="3652" w:type="dxa"/>
            <w:tcBorders>
              <w:bottom w:val="single" w:sz="4" w:space="0" w:color="000000"/>
            </w:tcBorders>
          </w:tcPr>
          <w:p w14:paraId="6346E992" w14:textId="77777777" w:rsidR="002C7428" w:rsidRPr="00541A24" w:rsidRDefault="002C7428" w:rsidP="002C742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0541A24">
              <w:rPr>
                <w:rFonts w:ascii="Arial" w:eastAsia="Arial" w:hAnsi="Arial" w:cs="Arial"/>
                <w:b/>
              </w:rPr>
              <w:t>VANOSSI ELISA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327B7589" w14:textId="351E10A4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19 ore cl.3^                         </w:t>
            </w:r>
            <w:r w:rsidR="001E130C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= 19 ore            </w:t>
            </w:r>
          </w:p>
        </w:tc>
        <w:tc>
          <w:tcPr>
            <w:tcW w:w="3214" w:type="dxa"/>
            <w:tcBorders>
              <w:bottom w:val="single" w:sz="4" w:space="0" w:color="000000"/>
            </w:tcBorders>
          </w:tcPr>
          <w:p w14:paraId="4558C709" w14:textId="1EBEE5DB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41A24">
              <w:rPr>
                <w:rFonts w:ascii="Arial" w:eastAsia="Arial" w:hAnsi="Arial" w:cs="Arial"/>
                <w:b/>
                <w:color w:val="000000"/>
              </w:rPr>
              <w:t>3 ore</w:t>
            </w:r>
          </w:p>
        </w:tc>
      </w:tr>
      <w:tr w:rsidR="002C7428" w:rsidRPr="00541A24" w14:paraId="545E9749" w14:textId="77777777" w:rsidTr="001E130C">
        <w:trPr>
          <w:trHeight w:val="285"/>
        </w:trPr>
        <w:tc>
          <w:tcPr>
            <w:tcW w:w="3652" w:type="dxa"/>
            <w:tcBorders>
              <w:top w:val="single" w:sz="4" w:space="0" w:color="000000"/>
            </w:tcBorders>
          </w:tcPr>
          <w:p w14:paraId="01176D99" w14:textId="77777777" w:rsidR="002C7428" w:rsidRPr="00541A24" w:rsidRDefault="002C7428" w:rsidP="002C742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0541A24">
              <w:rPr>
                <w:rFonts w:ascii="Arial" w:eastAsia="Arial" w:hAnsi="Arial" w:cs="Arial"/>
                <w:b/>
              </w:rPr>
              <w:t>TOMASSOLI ALESSANDRA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7AD43E1A" w14:textId="67CAF589" w:rsidR="002C7428" w:rsidRPr="00541A24" w:rsidRDefault="00883862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</w:t>
            </w:r>
            <w:r w:rsidR="002C7428" w:rsidRPr="00541A24">
              <w:rPr>
                <w:rFonts w:ascii="Arial" w:eastAsia="Arial" w:hAnsi="Arial" w:cs="Arial"/>
                <w:b/>
                <w:color w:val="000000"/>
              </w:rPr>
              <w:t xml:space="preserve">9 ore cl.2^+ 9 ore cl.3^   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2C7428" w:rsidRPr="00541A24">
              <w:rPr>
                <w:rFonts w:ascii="Arial" w:eastAsia="Arial" w:hAnsi="Arial" w:cs="Arial"/>
                <w:b/>
                <w:color w:val="000000"/>
              </w:rPr>
              <w:t>=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2C7428" w:rsidRPr="00541A24">
              <w:rPr>
                <w:rFonts w:ascii="Arial" w:eastAsia="Arial" w:hAnsi="Arial" w:cs="Arial"/>
                <w:b/>
                <w:color w:val="000000"/>
              </w:rPr>
              <w:t xml:space="preserve">18 ore          </w:t>
            </w:r>
          </w:p>
        </w:tc>
        <w:tc>
          <w:tcPr>
            <w:tcW w:w="3214" w:type="dxa"/>
            <w:tcBorders>
              <w:top w:val="single" w:sz="4" w:space="0" w:color="000000"/>
            </w:tcBorders>
          </w:tcPr>
          <w:p w14:paraId="3B5F5C24" w14:textId="0F904FF9" w:rsidR="002C7428" w:rsidRPr="00541A24" w:rsidRDefault="00883862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3</w:t>
            </w:r>
            <w:r w:rsidR="002C7428" w:rsidRPr="00541A24">
              <w:rPr>
                <w:rFonts w:ascii="Arial" w:eastAsia="Arial" w:hAnsi="Arial" w:cs="Arial"/>
                <w:b/>
                <w:color w:val="000000"/>
              </w:rPr>
              <w:t xml:space="preserve"> ore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        + 1 ora</w:t>
            </w:r>
          </w:p>
        </w:tc>
      </w:tr>
      <w:tr w:rsidR="002C7428" w:rsidRPr="00541A24" w14:paraId="2AA5FAE1" w14:textId="77777777" w:rsidTr="001E130C">
        <w:trPr>
          <w:trHeight w:val="225"/>
        </w:trPr>
        <w:tc>
          <w:tcPr>
            <w:tcW w:w="3652" w:type="dxa"/>
            <w:tcBorders>
              <w:bottom w:val="single" w:sz="4" w:space="0" w:color="000000"/>
            </w:tcBorders>
          </w:tcPr>
          <w:p w14:paraId="4BDEACED" w14:textId="4EDBF253" w:rsidR="002C7428" w:rsidRPr="00541A24" w:rsidRDefault="002C7428" w:rsidP="002C7428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0541A24">
              <w:rPr>
                <w:rFonts w:ascii="Arial" w:eastAsia="Arial" w:hAnsi="Arial" w:cs="Arial"/>
                <w:b/>
              </w:rPr>
              <w:t>DORE MARIA TERESA</w:t>
            </w:r>
            <w:r w:rsidR="00883862">
              <w:rPr>
                <w:rFonts w:ascii="Arial" w:eastAsia="Arial" w:hAnsi="Arial" w:cs="Arial"/>
                <w:b/>
              </w:rPr>
              <w:t xml:space="preserve"> (10h)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389CDF08" w14:textId="61FB74D4" w:rsidR="002C7428" w:rsidRPr="00541A24" w:rsidRDefault="00883862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</w:t>
            </w:r>
            <w:r w:rsidR="002C7428" w:rsidRPr="00541A24">
              <w:rPr>
                <w:rFonts w:ascii="Arial" w:eastAsia="Arial" w:hAnsi="Arial" w:cs="Arial"/>
                <w:b/>
                <w:color w:val="000000"/>
              </w:rPr>
              <w:t xml:space="preserve">8 ore cl 3^        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 </w:t>
            </w:r>
            <w:r w:rsidR="002C7428" w:rsidRPr="00541A24">
              <w:rPr>
                <w:rFonts w:ascii="Arial" w:eastAsia="Arial" w:hAnsi="Arial" w:cs="Arial"/>
                <w:b/>
                <w:color w:val="000000"/>
              </w:rPr>
              <w:t xml:space="preserve">                =  8 ore        </w:t>
            </w:r>
          </w:p>
        </w:tc>
        <w:tc>
          <w:tcPr>
            <w:tcW w:w="3214" w:type="dxa"/>
            <w:tcBorders>
              <w:bottom w:val="single" w:sz="4" w:space="0" w:color="000000"/>
            </w:tcBorders>
          </w:tcPr>
          <w:p w14:paraId="75251510" w14:textId="7577DE66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  </w:t>
            </w:r>
            <w:r w:rsidR="00883862">
              <w:rPr>
                <w:rFonts w:ascii="Arial" w:eastAsia="Arial" w:hAnsi="Arial" w:cs="Arial"/>
                <w:b/>
                <w:color w:val="000000"/>
              </w:rPr>
              <w:t xml:space="preserve">               + </w:t>
            </w: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2 ore </w:t>
            </w:r>
          </w:p>
        </w:tc>
      </w:tr>
      <w:tr w:rsidR="002C7428" w:rsidRPr="00541A24" w14:paraId="52B6AB77" w14:textId="77777777" w:rsidTr="001E130C">
        <w:trPr>
          <w:trHeight w:val="240"/>
        </w:trPr>
        <w:tc>
          <w:tcPr>
            <w:tcW w:w="3652" w:type="dxa"/>
            <w:tcBorders>
              <w:bottom w:val="single" w:sz="4" w:space="0" w:color="000000"/>
            </w:tcBorders>
          </w:tcPr>
          <w:p w14:paraId="3C964B27" w14:textId="77777777" w:rsidR="002C7428" w:rsidRPr="00541A24" w:rsidRDefault="002C7428" w:rsidP="002C7428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0541A24">
              <w:rPr>
                <w:rFonts w:ascii="Arial" w:eastAsia="Arial" w:hAnsi="Arial" w:cs="Arial"/>
                <w:b/>
              </w:rPr>
              <w:t>CALIGIORE CHIARA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6CCDE098" w14:textId="0CB664D3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18 ore classe 5^                  = 18 ore        </w:t>
            </w:r>
          </w:p>
        </w:tc>
        <w:tc>
          <w:tcPr>
            <w:tcW w:w="3214" w:type="dxa"/>
            <w:tcBorders>
              <w:bottom w:val="single" w:sz="4" w:space="0" w:color="000000"/>
            </w:tcBorders>
          </w:tcPr>
          <w:p w14:paraId="312E27B9" w14:textId="296DDC4E" w:rsidR="002C7428" w:rsidRPr="00541A24" w:rsidRDefault="00883862" w:rsidP="002C7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3</w:t>
            </w:r>
            <w:r w:rsidR="002C7428" w:rsidRPr="00541A24">
              <w:rPr>
                <w:rFonts w:ascii="Arial" w:eastAsia="Arial" w:hAnsi="Arial" w:cs="Arial"/>
                <w:b/>
                <w:color w:val="000000"/>
              </w:rPr>
              <w:t xml:space="preserve"> ore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      + 1 ora</w:t>
            </w:r>
          </w:p>
        </w:tc>
      </w:tr>
      <w:tr w:rsidR="002C7428" w:rsidRPr="00541A24" w14:paraId="29ABA6FC" w14:textId="77777777" w:rsidTr="001E130C">
        <w:trPr>
          <w:trHeight w:val="251"/>
        </w:trPr>
        <w:tc>
          <w:tcPr>
            <w:tcW w:w="3652" w:type="dxa"/>
            <w:tcBorders>
              <w:top w:val="single" w:sz="4" w:space="0" w:color="000000"/>
            </w:tcBorders>
          </w:tcPr>
          <w:p w14:paraId="44DCC41B" w14:textId="77777777" w:rsidR="002C7428" w:rsidRPr="00541A24" w:rsidRDefault="002C7428" w:rsidP="002C742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0541A24">
              <w:rPr>
                <w:rFonts w:ascii="Arial" w:eastAsia="Arial" w:hAnsi="Arial" w:cs="Arial"/>
                <w:b/>
              </w:rPr>
              <w:t>BELINTENDE ISABELLA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645C0B69" w14:textId="001D548B" w:rsidR="002C7428" w:rsidRPr="00541A24" w:rsidRDefault="00883862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</w:t>
            </w:r>
            <w:r w:rsidR="002C7428" w:rsidRPr="00541A24">
              <w:rPr>
                <w:rFonts w:ascii="Arial" w:eastAsia="Arial" w:hAnsi="Arial" w:cs="Arial"/>
                <w:b/>
                <w:color w:val="000000"/>
              </w:rPr>
              <w:t xml:space="preserve">9 ore cl.1^+ 10 ore cl.5^ 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2C7428" w:rsidRPr="00541A24">
              <w:rPr>
                <w:rFonts w:ascii="Arial" w:eastAsia="Arial" w:hAnsi="Arial" w:cs="Arial"/>
                <w:b/>
                <w:color w:val="000000"/>
              </w:rPr>
              <w:t xml:space="preserve">= 19 ore      </w:t>
            </w:r>
          </w:p>
        </w:tc>
        <w:tc>
          <w:tcPr>
            <w:tcW w:w="3214" w:type="dxa"/>
            <w:tcBorders>
              <w:top w:val="single" w:sz="4" w:space="0" w:color="000000"/>
            </w:tcBorders>
          </w:tcPr>
          <w:p w14:paraId="3A2E9F8D" w14:textId="2E5BD1C6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41A24">
              <w:rPr>
                <w:rFonts w:ascii="Arial" w:eastAsia="Arial" w:hAnsi="Arial" w:cs="Arial"/>
                <w:b/>
                <w:color w:val="000000"/>
              </w:rPr>
              <w:t>3 ore</w:t>
            </w:r>
          </w:p>
        </w:tc>
      </w:tr>
      <w:tr w:rsidR="002C7428" w:rsidRPr="00541A24" w14:paraId="0F7FCC1D" w14:textId="77777777" w:rsidTr="001E130C">
        <w:trPr>
          <w:trHeight w:val="161"/>
        </w:trPr>
        <w:tc>
          <w:tcPr>
            <w:tcW w:w="3652" w:type="dxa"/>
            <w:tcBorders>
              <w:bottom w:val="single" w:sz="4" w:space="0" w:color="000000"/>
            </w:tcBorders>
          </w:tcPr>
          <w:p w14:paraId="3931E551" w14:textId="2EC6C465" w:rsidR="002C7428" w:rsidRPr="00541A24" w:rsidRDefault="002C7428" w:rsidP="002C742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0541A24">
              <w:rPr>
                <w:rFonts w:ascii="Arial" w:eastAsia="Arial" w:hAnsi="Arial" w:cs="Arial"/>
                <w:b/>
              </w:rPr>
              <w:t>PONTIGGIA K</w:t>
            </w:r>
            <w:r w:rsidR="00014AC2">
              <w:rPr>
                <w:rFonts w:ascii="Arial" w:eastAsia="Arial" w:hAnsi="Arial" w:cs="Arial"/>
                <w:b/>
              </w:rPr>
              <w:t>ATY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4A37311D" w14:textId="4F73008A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19 ore cl.1^                         </w:t>
            </w:r>
            <w:r w:rsidR="00883862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= 19 ore        </w:t>
            </w:r>
          </w:p>
        </w:tc>
        <w:tc>
          <w:tcPr>
            <w:tcW w:w="3214" w:type="dxa"/>
            <w:tcBorders>
              <w:bottom w:val="single" w:sz="4" w:space="0" w:color="000000"/>
            </w:tcBorders>
          </w:tcPr>
          <w:p w14:paraId="4263F376" w14:textId="6E3406AE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41A24">
              <w:rPr>
                <w:rFonts w:ascii="Arial" w:eastAsia="Arial" w:hAnsi="Arial" w:cs="Arial"/>
                <w:b/>
                <w:color w:val="000000"/>
              </w:rPr>
              <w:t>3 ore</w:t>
            </w:r>
          </w:p>
        </w:tc>
      </w:tr>
      <w:tr w:rsidR="002C7428" w:rsidRPr="00541A24" w14:paraId="3F3652C2" w14:textId="77777777" w:rsidTr="001E130C">
        <w:trPr>
          <w:trHeight w:val="221"/>
        </w:trPr>
        <w:tc>
          <w:tcPr>
            <w:tcW w:w="3652" w:type="dxa"/>
            <w:tcBorders>
              <w:top w:val="single" w:sz="4" w:space="0" w:color="000000"/>
            </w:tcBorders>
          </w:tcPr>
          <w:p w14:paraId="34C62AA2" w14:textId="77777777" w:rsidR="002C7428" w:rsidRPr="00541A24" w:rsidRDefault="002C7428" w:rsidP="002C742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0541A24">
              <w:rPr>
                <w:rFonts w:ascii="Arial" w:eastAsia="Arial" w:hAnsi="Arial" w:cs="Arial"/>
                <w:b/>
              </w:rPr>
              <w:t>BRAMBILLA MANUELA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315E683D" w14:textId="4ADE8643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0541A24">
              <w:rPr>
                <w:rFonts w:ascii="Arial" w:eastAsia="Arial" w:hAnsi="Arial" w:cs="Arial"/>
                <w:b/>
              </w:rPr>
              <w:t xml:space="preserve">19 ore cl.2^                          = 19 ore                        </w:t>
            </w:r>
          </w:p>
        </w:tc>
        <w:tc>
          <w:tcPr>
            <w:tcW w:w="3214" w:type="dxa"/>
            <w:tcBorders>
              <w:top w:val="single" w:sz="4" w:space="0" w:color="000000"/>
            </w:tcBorders>
          </w:tcPr>
          <w:p w14:paraId="0DD1A868" w14:textId="0362BCA9" w:rsidR="002C7428" w:rsidRPr="00541A24" w:rsidRDefault="00883862" w:rsidP="00E065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</w:rPr>
            </w:pPr>
            <w:r w:rsidRPr="00541A24">
              <w:rPr>
                <w:rFonts w:ascii="Arial" w:eastAsia="Arial" w:hAnsi="Arial" w:cs="Arial"/>
                <w:b/>
                <w:color w:val="000000"/>
              </w:rPr>
              <w:t>3 ore</w:t>
            </w:r>
            <w:r w:rsidRPr="00541A24">
              <w:rPr>
                <w:rFonts w:ascii="Arial" w:eastAsia="Arial" w:hAnsi="Arial" w:cs="Arial"/>
                <w:b/>
              </w:rPr>
              <w:t xml:space="preserve"> </w:t>
            </w:r>
            <w:r w:rsidR="002C7428" w:rsidRPr="00541A24">
              <w:rPr>
                <w:rFonts w:ascii="Arial" w:eastAsia="Arial" w:hAnsi="Arial" w:cs="Arial"/>
                <w:b/>
              </w:rPr>
              <w:t xml:space="preserve">                               </w:t>
            </w:r>
          </w:p>
        </w:tc>
      </w:tr>
      <w:tr w:rsidR="002C7428" w:rsidRPr="00541A24" w14:paraId="142F06F7" w14:textId="77777777" w:rsidTr="001E130C">
        <w:trPr>
          <w:trHeight w:val="191"/>
        </w:trPr>
        <w:tc>
          <w:tcPr>
            <w:tcW w:w="3652" w:type="dxa"/>
            <w:tcBorders>
              <w:bottom w:val="single" w:sz="4" w:space="0" w:color="000000"/>
            </w:tcBorders>
          </w:tcPr>
          <w:p w14:paraId="2211A010" w14:textId="77777777" w:rsidR="002C7428" w:rsidRPr="00541A24" w:rsidRDefault="002C7428" w:rsidP="002C742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0541A24">
              <w:rPr>
                <w:rFonts w:ascii="Arial" w:eastAsia="Arial" w:hAnsi="Arial" w:cs="Arial"/>
                <w:b/>
              </w:rPr>
              <w:t>BRUNELLI BARBARA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19365983" w14:textId="1D9EC997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20 ore cl.3^                          = 20 ore                        </w:t>
            </w:r>
          </w:p>
        </w:tc>
        <w:tc>
          <w:tcPr>
            <w:tcW w:w="3214" w:type="dxa"/>
            <w:tcBorders>
              <w:bottom w:val="single" w:sz="4" w:space="0" w:color="000000"/>
            </w:tcBorders>
          </w:tcPr>
          <w:p w14:paraId="5514A5F2" w14:textId="1BB10736" w:rsidR="002C7428" w:rsidRPr="00541A24" w:rsidRDefault="00883862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>a</w:t>
            </w:r>
            <w:r w:rsidR="003B638F">
              <w:rPr>
                <w:rFonts w:ascii="Arial" w:eastAsia="Arial" w:hAnsi="Arial" w:cs="Arial"/>
                <w:b/>
                <w:color w:val="000000"/>
              </w:rPr>
              <w:t xml:space="preserve">½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    + </w:t>
            </w:r>
            <w:r w:rsidR="003B638F">
              <w:rPr>
                <w:rFonts w:ascii="Arial" w:eastAsia="Arial" w:hAnsi="Arial" w:cs="Arial"/>
                <w:b/>
                <w:color w:val="000000"/>
              </w:rPr>
              <w:t xml:space="preserve">        ½</w:t>
            </w:r>
          </w:p>
        </w:tc>
      </w:tr>
      <w:tr w:rsidR="002C7428" w:rsidRPr="00541A24" w14:paraId="28FA62C3" w14:textId="77777777" w:rsidTr="001E130C">
        <w:trPr>
          <w:trHeight w:val="191"/>
        </w:trPr>
        <w:tc>
          <w:tcPr>
            <w:tcW w:w="3652" w:type="dxa"/>
            <w:tcBorders>
              <w:bottom w:val="single" w:sz="4" w:space="0" w:color="000000"/>
            </w:tcBorders>
          </w:tcPr>
          <w:p w14:paraId="6B2AE13C" w14:textId="77777777" w:rsidR="002C7428" w:rsidRPr="00541A24" w:rsidRDefault="002C7428" w:rsidP="002C742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41A24">
              <w:rPr>
                <w:rFonts w:ascii="Arial" w:eastAsia="Arial" w:hAnsi="Arial" w:cs="Arial"/>
                <w:b/>
              </w:rPr>
              <w:t>RUSCONI ANNA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670F9AC7" w14:textId="5E3102EE" w:rsidR="002C7428" w:rsidRPr="00883862" w:rsidRDefault="00883862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</w:rPr>
              <w:t xml:space="preserve">                                              </w:t>
            </w:r>
            <w:r w:rsidRPr="00883862">
              <w:rPr>
                <w:rFonts w:ascii="Arial" w:eastAsia="Arial" w:hAnsi="Arial" w:cs="Arial"/>
                <w:b/>
                <w:bCs/>
              </w:rPr>
              <w:t>= 1</w:t>
            </w:r>
            <w:r w:rsidR="00D2387B">
              <w:rPr>
                <w:rFonts w:ascii="Arial" w:eastAsia="Arial" w:hAnsi="Arial" w:cs="Arial"/>
                <w:b/>
                <w:bCs/>
              </w:rPr>
              <w:t>0</w:t>
            </w:r>
            <w:r w:rsidRPr="00883862">
              <w:rPr>
                <w:rFonts w:ascii="Arial" w:eastAsia="Arial" w:hAnsi="Arial" w:cs="Arial"/>
                <w:b/>
                <w:bCs/>
              </w:rPr>
              <w:t xml:space="preserve"> ore</w:t>
            </w:r>
          </w:p>
        </w:tc>
        <w:tc>
          <w:tcPr>
            <w:tcW w:w="3214" w:type="dxa"/>
            <w:tcBorders>
              <w:bottom w:val="single" w:sz="4" w:space="0" w:color="000000"/>
            </w:tcBorders>
          </w:tcPr>
          <w:p w14:paraId="5CB1B85B" w14:textId="63017FC5" w:rsidR="002C7428" w:rsidRPr="00541A24" w:rsidRDefault="00883862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</w:rPr>
            </w:pPr>
            <w:r w:rsidRPr="00541A24">
              <w:rPr>
                <w:rFonts w:ascii="Arial" w:eastAsia="Arial" w:hAnsi="Arial" w:cs="Arial"/>
                <w:b/>
                <w:color w:val="000000"/>
              </w:rPr>
              <w:t>3 ore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68489C">
              <w:rPr>
                <w:rFonts w:ascii="Arial" w:eastAsia="Arial" w:hAnsi="Arial" w:cs="Arial"/>
                <w:b/>
                <w:bCs/>
              </w:rPr>
              <w:t xml:space="preserve">      </w:t>
            </w:r>
            <w:r w:rsidR="00E06560">
              <w:rPr>
                <w:rFonts w:ascii="Arial" w:eastAsia="Arial" w:hAnsi="Arial" w:cs="Arial"/>
                <w:b/>
                <w:bCs/>
              </w:rPr>
              <w:t xml:space="preserve"> + </w:t>
            </w:r>
            <w:r w:rsidR="004A429A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D2387B">
              <w:rPr>
                <w:rFonts w:ascii="Arial" w:eastAsia="Arial" w:hAnsi="Arial" w:cs="Arial"/>
                <w:b/>
                <w:bCs/>
              </w:rPr>
              <w:t>7</w:t>
            </w:r>
            <w:r w:rsidR="00E06560">
              <w:rPr>
                <w:rFonts w:ascii="Arial" w:eastAsia="Arial" w:hAnsi="Arial" w:cs="Arial"/>
                <w:b/>
                <w:bCs/>
              </w:rPr>
              <w:t>ore</w:t>
            </w:r>
            <w:r w:rsidR="0068489C"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</w:p>
        </w:tc>
      </w:tr>
      <w:tr w:rsidR="002C7428" w:rsidRPr="00541A24" w14:paraId="36D7CBBD" w14:textId="77777777" w:rsidTr="001E130C">
        <w:trPr>
          <w:trHeight w:val="191"/>
        </w:trPr>
        <w:tc>
          <w:tcPr>
            <w:tcW w:w="3652" w:type="dxa"/>
            <w:tcBorders>
              <w:bottom w:val="single" w:sz="4" w:space="0" w:color="000000"/>
            </w:tcBorders>
          </w:tcPr>
          <w:p w14:paraId="28AB954E" w14:textId="79361194" w:rsidR="002C7428" w:rsidRPr="00E06560" w:rsidRDefault="00E06560" w:rsidP="00E06560">
            <w:pPr>
              <w:pStyle w:val="Paragrafoelenco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E06560">
              <w:rPr>
                <w:rFonts w:ascii="Arial" w:eastAsia="Arial" w:hAnsi="Arial" w:cs="Arial"/>
                <w:b/>
              </w:rPr>
              <w:t>FERRARESI CAMILLA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598B893B" w14:textId="7C530879" w:rsidR="002C7428" w:rsidRPr="00DF7E72" w:rsidRDefault="00DF7E72" w:rsidP="00DF7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bCs/>
              </w:rPr>
            </w:pPr>
            <w:r w:rsidRPr="00DF7E72">
              <w:rPr>
                <w:rFonts w:ascii="Arial" w:eastAsia="Arial" w:hAnsi="Arial" w:cs="Arial"/>
                <w:b/>
                <w:bCs/>
              </w:rPr>
              <w:t xml:space="preserve">= </w:t>
            </w:r>
            <w:r w:rsidR="00D2387B">
              <w:rPr>
                <w:rFonts w:ascii="Arial" w:eastAsia="Arial" w:hAnsi="Arial" w:cs="Arial"/>
                <w:b/>
                <w:bCs/>
              </w:rPr>
              <w:t>8</w:t>
            </w:r>
            <w:r w:rsidRPr="00DF7E72">
              <w:rPr>
                <w:rFonts w:ascii="Arial" w:eastAsia="Arial" w:hAnsi="Arial" w:cs="Arial"/>
                <w:b/>
                <w:bCs/>
              </w:rPr>
              <w:t xml:space="preserve"> ore</w:t>
            </w:r>
          </w:p>
        </w:tc>
        <w:tc>
          <w:tcPr>
            <w:tcW w:w="3214" w:type="dxa"/>
            <w:tcBorders>
              <w:bottom w:val="single" w:sz="4" w:space="0" w:color="000000"/>
            </w:tcBorders>
          </w:tcPr>
          <w:p w14:paraId="591C899A" w14:textId="6685D573" w:rsidR="004A429A" w:rsidRPr="004A429A" w:rsidRDefault="003B638F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 </w:t>
            </w:r>
            <w:r w:rsidR="00F044CA"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 w:rsidR="004A429A">
              <w:rPr>
                <w:rFonts w:ascii="Arial" w:eastAsia="Arial" w:hAnsi="Arial" w:cs="Arial"/>
                <w:b/>
                <w:color w:val="000000"/>
              </w:rPr>
              <w:t>e</w:t>
            </w:r>
            <w:r w:rsidR="00F044CA">
              <w:rPr>
                <w:rFonts w:ascii="Arial" w:eastAsia="Arial" w:hAnsi="Arial" w:cs="Arial"/>
                <w:b/>
                <w:color w:val="000000"/>
              </w:rPr>
              <w:t xml:space="preserve"> 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½ </w:t>
            </w:r>
            <w:r w:rsidR="00F044CA">
              <w:rPr>
                <w:rFonts w:ascii="Arial" w:eastAsia="Arial" w:hAnsi="Arial" w:cs="Arial"/>
                <w:b/>
                <w:color w:val="000000"/>
              </w:rPr>
              <w:t xml:space="preserve">  + </w:t>
            </w:r>
            <w:r w:rsidR="00D2387B">
              <w:rPr>
                <w:rFonts w:ascii="Arial" w:eastAsia="Arial" w:hAnsi="Arial" w:cs="Arial"/>
                <w:b/>
                <w:color w:val="000000"/>
              </w:rPr>
              <w:t xml:space="preserve"> 3</w:t>
            </w:r>
            <w:r w:rsidR="00F044CA">
              <w:rPr>
                <w:rFonts w:ascii="Arial" w:eastAsia="Arial" w:hAnsi="Arial" w:cs="Arial"/>
                <w:b/>
                <w:color w:val="000000"/>
              </w:rPr>
              <w:t>or</w:t>
            </w:r>
            <w:r w:rsidR="004A429A">
              <w:rPr>
                <w:rFonts w:ascii="Arial" w:eastAsia="Arial" w:hAnsi="Arial" w:cs="Arial"/>
                <w:b/>
                <w:color w:val="000000"/>
              </w:rPr>
              <w:t>a ½</w:t>
            </w:r>
          </w:p>
        </w:tc>
      </w:tr>
      <w:tr w:rsidR="002C7428" w:rsidRPr="00541A24" w14:paraId="643449AB" w14:textId="77777777" w:rsidTr="001E130C">
        <w:trPr>
          <w:trHeight w:val="191"/>
        </w:trPr>
        <w:tc>
          <w:tcPr>
            <w:tcW w:w="3652" w:type="dxa"/>
            <w:tcBorders>
              <w:bottom w:val="single" w:sz="4" w:space="0" w:color="000000"/>
            </w:tcBorders>
          </w:tcPr>
          <w:p w14:paraId="0FAFCFA1" w14:textId="2CC096FD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541A24">
              <w:rPr>
                <w:rFonts w:ascii="Arial" w:eastAsia="Arial" w:hAnsi="Arial" w:cs="Arial"/>
                <w:b/>
              </w:rPr>
              <w:t>BRENNA</w:t>
            </w: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 A.  (I.R.C.)  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66BD0F47" w14:textId="2D67AC14" w:rsidR="002C7428" w:rsidRPr="00541A24" w:rsidRDefault="001B049C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                                               </w:t>
            </w:r>
            <w:r w:rsidR="00940B81">
              <w:rPr>
                <w:rFonts w:ascii="Arial" w:eastAsia="Arial" w:hAnsi="Arial" w:cs="Arial"/>
                <w:b/>
                <w:color w:val="000000"/>
              </w:rPr>
              <w:t>10 ore</w:t>
            </w:r>
          </w:p>
        </w:tc>
        <w:tc>
          <w:tcPr>
            <w:tcW w:w="3214" w:type="dxa"/>
            <w:tcBorders>
              <w:bottom w:val="single" w:sz="4" w:space="0" w:color="000000"/>
            </w:tcBorders>
          </w:tcPr>
          <w:p w14:paraId="7E00150B" w14:textId="77777777" w:rsidR="002C7428" w:rsidRPr="00541A24" w:rsidRDefault="002C7428" w:rsidP="002C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7"/>
              <w:rPr>
                <w:rFonts w:ascii="Arial" w:eastAsia="Arial" w:hAnsi="Arial" w:cs="Arial"/>
                <w:color w:val="000000"/>
              </w:rPr>
            </w:pPr>
          </w:p>
        </w:tc>
      </w:tr>
      <w:tr w:rsidR="00014AC2" w:rsidRPr="00541A24" w14:paraId="5B8BE263" w14:textId="77777777" w:rsidTr="001E130C">
        <w:trPr>
          <w:trHeight w:val="191"/>
        </w:trPr>
        <w:tc>
          <w:tcPr>
            <w:tcW w:w="3652" w:type="dxa"/>
            <w:tcBorders>
              <w:bottom w:val="single" w:sz="4" w:space="0" w:color="000000"/>
            </w:tcBorders>
          </w:tcPr>
          <w:p w14:paraId="6932F87A" w14:textId="31751D8C" w:rsidR="00014AC2" w:rsidRPr="00541A24" w:rsidRDefault="00014AC2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Studio assistito (alunni No IRC)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6373513C" w14:textId="224AED4E" w:rsidR="00014AC2" w:rsidRDefault="00014AC2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 ore</w:t>
            </w:r>
          </w:p>
        </w:tc>
        <w:tc>
          <w:tcPr>
            <w:tcW w:w="3214" w:type="dxa"/>
            <w:tcBorders>
              <w:bottom w:val="single" w:sz="4" w:space="0" w:color="000000"/>
            </w:tcBorders>
          </w:tcPr>
          <w:p w14:paraId="5A0060BC" w14:textId="77777777" w:rsidR="00014AC2" w:rsidRPr="00541A24" w:rsidRDefault="00014AC2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7"/>
              <w:rPr>
                <w:rFonts w:ascii="Arial" w:eastAsia="Arial" w:hAnsi="Arial" w:cs="Arial"/>
                <w:color w:val="000000"/>
              </w:rPr>
            </w:pPr>
          </w:p>
        </w:tc>
      </w:tr>
      <w:tr w:rsidR="00583C7A" w:rsidRPr="00541A24" w14:paraId="55C269A3" w14:textId="77777777" w:rsidTr="00583C7A">
        <w:trPr>
          <w:trHeight w:val="191"/>
        </w:trPr>
        <w:tc>
          <w:tcPr>
            <w:tcW w:w="365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4662012" w14:textId="77777777" w:rsidR="00583C7A" w:rsidRDefault="00583C7A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</w:p>
        </w:tc>
        <w:tc>
          <w:tcPr>
            <w:tcW w:w="3544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CE92051" w14:textId="77777777" w:rsidR="00583C7A" w:rsidRDefault="00583C7A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214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6898BBC" w14:textId="77777777" w:rsidR="00583C7A" w:rsidRPr="00541A24" w:rsidRDefault="00583C7A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7"/>
              <w:rPr>
                <w:rFonts w:ascii="Arial" w:eastAsia="Arial" w:hAnsi="Arial" w:cs="Arial"/>
                <w:color w:val="000000"/>
              </w:rPr>
            </w:pPr>
          </w:p>
        </w:tc>
      </w:tr>
      <w:tr w:rsidR="00014AC2" w:rsidRPr="00541A24" w14:paraId="7091C14E" w14:textId="77777777" w:rsidTr="002C7428">
        <w:trPr>
          <w:trHeight w:val="70"/>
        </w:trPr>
        <w:tc>
          <w:tcPr>
            <w:tcW w:w="10410" w:type="dxa"/>
            <w:gridSpan w:val="3"/>
            <w:vAlign w:val="center"/>
          </w:tcPr>
          <w:p w14:paraId="44FB1CEE" w14:textId="41E79A9C" w:rsidR="00014AC2" w:rsidRPr="00541A24" w:rsidRDefault="00014AC2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541A24">
              <w:rPr>
                <w:rFonts w:ascii="Arial" w:eastAsia="Arial" w:hAnsi="Arial" w:cs="Arial"/>
                <w:b/>
                <w:color w:val="000000"/>
              </w:rPr>
              <w:t>MENSA</w:t>
            </w:r>
            <w:r w:rsidRPr="00541A24">
              <w:rPr>
                <w:rFonts w:ascii="Arial" w:eastAsia="Arial" w:hAnsi="Arial" w:cs="Arial"/>
                <w:b/>
              </w:rPr>
              <w:t xml:space="preserve">      </w:t>
            </w:r>
            <w:r w:rsidR="001C4580">
              <w:rPr>
                <w:rFonts w:ascii="Arial" w:eastAsia="Arial" w:hAnsi="Arial" w:cs="Arial"/>
                <w:b/>
              </w:rPr>
              <w:t>24</w:t>
            </w: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 ORE    (</w:t>
            </w:r>
            <w:r w:rsidR="001C4580">
              <w:rPr>
                <w:rFonts w:ascii="Arial" w:eastAsia="Arial" w:hAnsi="Arial" w:cs="Arial"/>
                <w:b/>
              </w:rPr>
              <w:t>4</w:t>
            </w:r>
            <w:r w:rsidRPr="00541A24">
              <w:rPr>
                <w:rFonts w:ascii="Arial" w:eastAsia="Arial" w:hAnsi="Arial" w:cs="Arial"/>
                <w:b/>
              </w:rPr>
              <w:t xml:space="preserve"> </w:t>
            </w: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proofErr w:type="spellStart"/>
            <w:r w:rsidRPr="00541A24">
              <w:rPr>
                <w:rFonts w:ascii="Arial" w:eastAsia="Arial" w:hAnsi="Arial" w:cs="Arial"/>
                <w:b/>
                <w:color w:val="000000"/>
              </w:rPr>
              <w:t>ins</w:t>
            </w:r>
            <w:proofErr w:type="spellEnd"/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. x 4gg x 1½h = </w:t>
            </w:r>
            <w:r w:rsidR="001C4580">
              <w:rPr>
                <w:rFonts w:ascii="Arial" w:eastAsia="Arial" w:hAnsi="Arial" w:cs="Arial"/>
                <w:b/>
                <w:color w:val="000000"/>
              </w:rPr>
              <w:t>24</w:t>
            </w:r>
            <w:r w:rsidRPr="00541A24">
              <w:rPr>
                <w:rFonts w:ascii="Arial" w:eastAsia="Arial" w:hAnsi="Arial" w:cs="Arial"/>
                <w:b/>
              </w:rPr>
              <w:t>)</w:t>
            </w: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      </w:t>
            </w:r>
            <w:r w:rsidR="001C4580">
              <w:rPr>
                <w:rFonts w:ascii="Arial" w:eastAsia="Arial" w:hAnsi="Arial" w:cs="Arial"/>
                <w:b/>
                <w:color w:val="000000"/>
              </w:rPr>
              <w:t xml:space="preserve"> +  assistente comune</w:t>
            </w: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           </w:t>
            </w:r>
          </w:p>
        </w:tc>
      </w:tr>
      <w:tr w:rsidR="00014AC2" w:rsidRPr="00541A24" w14:paraId="59A5211C" w14:textId="77777777" w:rsidTr="002C7428">
        <w:trPr>
          <w:trHeight w:val="2026"/>
        </w:trPr>
        <w:tc>
          <w:tcPr>
            <w:tcW w:w="10410" w:type="dxa"/>
            <w:gridSpan w:val="3"/>
            <w:vAlign w:val="center"/>
          </w:tcPr>
          <w:p w14:paraId="218AB8DF" w14:textId="77777777" w:rsidR="00583C7A" w:rsidRDefault="00583C7A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u w:val="single"/>
              </w:rPr>
            </w:pPr>
          </w:p>
          <w:p w14:paraId="21A78298" w14:textId="32773075" w:rsidR="00583C7A" w:rsidRDefault="00014AC2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541A24">
              <w:rPr>
                <w:rFonts w:ascii="Arial" w:eastAsia="Arial" w:hAnsi="Arial" w:cs="Arial"/>
                <w:b/>
                <w:color w:val="000000"/>
                <w:u w:val="single"/>
              </w:rPr>
              <w:t>PER IL SOSTEGNO:</w:t>
            </w: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    BOTTA </w:t>
            </w:r>
            <w:r>
              <w:rPr>
                <w:rFonts w:ascii="Arial" w:eastAsia="Arial" w:hAnsi="Arial" w:cs="Arial"/>
                <w:b/>
                <w:color w:val="000000"/>
              </w:rPr>
              <w:t>FABIOLA (22h in cl.2^)</w:t>
            </w: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43B6245C" w14:textId="419641E7" w:rsidR="00955E50" w:rsidRDefault="00583C7A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                                    </w:t>
            </w:r>
            <w:r w:rsidR="00014AC2" w:rsidRPr="00541A24">
              <w:rPr>
                <w:rFonts w:ascii="Arial" w:eastAsia="Arial" w:hAnsi="Arial" w:cs="Arial"/>
                <w:b/>
                <w:color w:val="000000"/>
              </w:rPr>
              <w:t xml:space="preserve">CRIPPA  </w:t>
            </w:r>
            <w:r w:rsidR="00014AC2">
              <w:rPr>
                <w:rFonts w:ascii="Arial" w:eastAsia="Arial" w:hAnsi="Arial" w:cs="Arial"/>
                <w:b/>
                <w:color w:val="000000"/>
              </w:rPr>
              <w:t>KATIA (1</w:t>
            </w:r>
            <w:r w:rsidR="00940B81">
              <w:rPr>
                <w:rFonts w:ascii="Arial" w:eastAsia="Arial" w:hAnsi="Arial" w:cs="Arial"/>
                <w:b/>
                <w:color w:val="000000"/>
              </w:rPr>
              <w:t>0</w:t>
            </w:r>
            <w:r w:rsidR="00014AC2">
              <w:rPr>
                <w:rFonts w:ascii="Arial" w:eastAsia="Arial" w:hAnsi="Arial" w:cs="Arial"/>
                <w:b/>
                <w:color w:val="000000"/>
              </w:rPr>
              <w:t>h in cl.</w:t>
            </w:r>
            <w:r w:rsidR="0068489C">
              <w:rPr>
                <w:rFonts w:ascii="Arial" w:eastAsia="Arial" w:hAnsi="Arial" w:cs="Arial"/>
                <w:b/>
                <w:color w:val="000000"/>
              </w:rPr>
              <w:t>3</w:t>
            </w:r>
            <w:r w:rsidR="00014AC2">
              <w:rPr>
                <w:rFonts w:ascii="Arial" w:eastAsia="Arial" w:hAnsi="Arial" w:cs="Arial"/>
                <w:b/>
                <w:color w:val="000000"/>
              </w:rPr>
              <w:t>^)</w:t>
            </w:r>
            <w:r w:rsidR="00014AC2" w:rsidRPr="00541A24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704AC7B4" w14:textId="56B6001F" w:rsidR="00583C7A" w:rsidRDefault="00955E50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                                    </w:t>
            </w:r>
            <w:r w:rsidR="00583C7A">
              <w:rPr>
                <w:rFonts w:ascii="Arial" w:eastAsia="Arial" w:hAnsi="Arial" w:cs="Arial"/>
                <w:b/>
                <w:color w:val="000000"/>
              </w:rPr>
              <w:t>LIETTI ANNA (3h in 5^)</w:t>
            </w:r>
          </w:p>
          <w:p w14:paraId="5590E392" w14:textId="16E0AAB9" w:rsidR="00583C7A" w:rsidRDefault="00583C7A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                                    </w:t>
            </w:r>
            <w:r w:rsidR="00014AC2">
              <w:rPr>
                <w:rFonts w:ascii="Arial" w:eastAsia="Arial" w:hAnsi="Arial" w:cs="Arial"/>
                <w:b/>
                <w:color w:val="000000"/>
              </w:rPr>
              <w:t>RICHIARDONE CRISTIANA</w:t>
            </w:r>
            <w:r w:rsidR="00036171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bookmarkStart w:id="4" w:name="_GoBack"/>
            <w:bookmarkEnd w:id="4"/>
            <w:r w:rsidR="0068489C">
              <w:rPr>
                <w:rFonts w:ascii="Arial" w:eastAsia="Arial" w:hAnsi="Arial" w:cs="Arial"/>
                <w:b/>
                <w:color w:val="000000"/>
              </w:rPr>
              <w:t>(6h in cl.4^)</w:t>
            </w:r>
            <w:r w:rsidR="00940B81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1A43B797" w14:textId="07DD72FC" w:rsidR="00014AC2" w:rsidRPr="00541A24" w:rsidRDefault="00014AC2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0541A24">
              <w:rPr>
                <w:rFonts w:ascii="Arial" w:eastAsia="Arial" w:hAnsi="Arial" w:cs="Arial"/>
                <w:b/>
                <w:color w:val="000000"/>
              </w:rPr>
              <w:t xml:space="preserve">            </w:t>
            </w:r>
          </w:p>
          <w:p w14:paraId="5C399B36" w14:textId="67D3735F" w:rsidR="00014AC2" w:rsidRDefault="00014AC2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 w:rsidRPr="00541A24">
              <w:rPr>
                <w:rFonts w:ascii="Arial" w:eastAsia="Arial" w:hAnsi="Arial" w:cs="Arial"/>
                <w:b/>
              </w:rPr>
              <w:t xml:space="preserve">ORE DI POTENZIAMENTO PER ATTIVITÀ  ORGANIZZATIVE DI ISTITUTO </w:t>
            </w:r>
            <w:r w:rsidRPr="00940B81">
              <w:rPr>
                <w:rFonts w:ascii="Arial" w:eastAsia="Arial" w:hAnsi="Arial" w:cs="Arial"/>
                <w:b/>
              </w:rPr>
              <w:t>= 3h Brambilla Manuela</w:t>
            </w:r>
          </w:p>
          <w:p w14:paraId="22DD8B82" w14:textId="77777777" w:rsidR="0068489C" w:rsidRPr="00541A24" w:rsidRDefault="0068489C" w:rsidP="00014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</w:p>
          <w:p w14:paraId="0EFF0947" w14:textId="0543A99D" w:rsidR="0068489C" w:rsidRDefault="00014AC2" w:rsidP="0068489C">
            <w:pPr>
              <w:rPr>
                <w:rFonts w:ascii="Arial" w:eastAsia="Arial" w:hAnsi="Arial" w:cs="Arial"/>
                <w:b/>
              </w:rPr>
            </w:pPr>
            <w:r w:rsidRPr="00541A24">
              <w:rPr>
                <w:rFonts w:ascii="Arial" w:eastAsia="Arial" w:hAnsi="Arial" w:cs="Arial"/>
                <w:b/>
              </w:rPr>
              <w:t>ORE DI POTENZIAMENTO PER IL SOSTEGNO =</w:t>
            </w:r>
            <w:r w:rsidR="0068489C">
              <w:rPr>
                <w:rFonts w:ascii="Arial" w:eastAsia="Arial" w:hAnsi="Arial" w:cs="Arial"/>
                <w:b/>
              </w:rPr>
              <w:t xml:space="preserve">  </w:t>
            </w:r>
            <w:r w:rsidR="00E06560">
              <w:rPr>
                <w:rFonts w:ascii="Arial" w:eastAsia="Arial" w:hAnsi="Arial" w:cs="Arial"/>
                <w:b/>
              </w:rPr>
              <w:t>11h</w:t>
            </w:r>
            <w:r w:rsidR="0068489C">
              <w:rPr>
                <w:rFonts w:ascii="Arial" w:eastAsia="Arial" w:hAnsi="Arial" w:cs="Arial"/>
                <w:b/>
              </w:rPr>
              <w:t xml:space="preserve"> </w:t>
            </w:r>
            <w:r w:rsidR="00E06560">
              <w:rPr>
                <w:rFonts w:ascii="Arial" w:eastAsia="Arial" w:hAnsi="Arial" w:cs="Arial"/>
                <w:b/>
              </w:rPr>
              <w:t>(4h in cl. 3^;</w:t>
            </w:r>
            <w:r w:rsidR="0068489C">
              <w:rPr>
                <w:rFonts w:ascii="Arial" w:eastAsia="Arial" w:hAnsi="Arial" w:cs="Arial"/>
                <w:b/>
              </w:rPr>
              <w:t xml:space="preserve"> </w:t>
            </w:r>
            <w:r w:rsidR="00E06560">
              <w:rPr>
                <w:rFonts w:ascii="Arial" w:eastAsia="Arial" w:hAnsi="Arial" w:cs="Arial"/>
                <w:b/>
              </w:rPr>
              <w:t>2h in cl. 4^; 5</w:t>
            </w:r>
            <w:r w:rsidR="0068489C">
              <w:rPr>
                <w:rFonts w:ascii="Arial" w:eastAsia="Arial" w:hAnsi="Arial" w:cs="Arial"/>
                <w:b/>
              </w:rPr>
              <w:t>h in cl. 5^</w:t>
            </w:r>
            <w:r w:rsidR="00E06560">
              <w:rPr>
                <w:rFonts w:ascii="Arial" w:eastAsia="Arial" w:hAnsi="Arial" w:cs="Arial"/>
                <w:b/>
              </w:rPr>
              <w:t>)</w:t>
            </w:r>
          </w:p>
          <w:p w14:paraId="3E4827B2" w14:textId="77777777" w:rsidR="00014AC2" w:rsidRPr="00541A24" w:rsidRDefault="00014AC2" w:rsidP="00014AC2">
            <w:pPr>
              <w:rPr>
                <w:rFonts w:ascii="Arial" w:eastAsia="Arial" w:hAnsi="Arial" w:cs="Arial"/>
                <w:b/>
              </w:rPr>
            </w:pPr>
          </w:p>
          <w:p w14:paraId="5249BEEE" w14:textId="3767ACF3" w:rsidR="00014AC2" w:rsidRDefault="00014AC2" w:rsidP="00014AC2">
            <w:pPr>
              <w:rPr>
                <w:rFonts w:ascii="Arial" w:eastAsia="Arial" w:hAnsi="Arial" w:cs="Arial"/>
                <w:b/>
              </w:rPr>
            </w:pPr>
            <w:r w:rsidRPr="00541A24">
              <w:rPr>
                <w:rFonts w:ascii="Arial" w:eastAsia="Arial" w:hAnsi="Arial" w:cs="Arial"/>
                <w:b/>
              </w:rPr>
              <w:t xml:space="preserve">Potenziamento attività didattiche </w:t>
            </w:r>
            <w:r w:rsidR="001C4580">
              <w:rPr>
                <w:rFonts w:ascii="Arial" w:eastAsia="Arial" w:hAnsi="Arial" w:cs="Arial"/>
                <w:b/>
              </w:rPr>
              <w:t>= 4h</w:t>
            </w:r>
          </w:p>
          <w:p w14:paraId="5E17FF2C" w14:textId="3A4709A5" w:rsidR="00F16AA6" w:rsidRPr="0068489C" w:rsidRDefault="00F16AA6" w:rsidP="00014AC2">
            <w:pPr>
              <w:rPr>
                <w:rFonts w:ascii="Arial" w:eastAsia="Arial" w:hAnsi="Arial" w:cs="Arial"/>
                <w:b/>
              </w:rPr>
            </w:pPr>
          </w:p>
        </w:tc>
      </w:tr>
    </w:tbl>
    <w:p w14:paraId="443C71EE" w14:textId="77777777" w:rsidR="00DF0F32" w:rsidRDefault="00DF0F32" w:rsidP="00973D1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tbl>
      <w:tblPr>
        <w:tblStyle w:val="a3"/>
        <w:tblpPr w:leftFromText="141" w:rightFromText="141" w:vertAnchor="text" w:horzAnchor="margin" w:tblpY="-152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91"/>
        <w:gridCol w:w="378"/>
        <w:gridCol w:w="1400"/>
        <w:gridCol w:w="425"/>
        <w:gridCol w:w="1276"/>
        <w:gridCol w:w="425"/>
        <w:gridCol w:w="1276"/>
        <w:gridCol w:w="44"/>
        <w:gridCol w:w="447"/>
        <w:gridCol w:w="1210"/>
        <w:gridCol w:w="7"/>
        <w:gridCol w:w="418"/>
        <w:gridCol w:w="7"/>
        <w:gridCol w:w="1269"/>
      </w:tblGrid>
      <w:tr w:rsidR="00973D11" w14:paraId="469E754A" w14:textId="77777777" w:rsidTr="00973D11">
        <w:trPr>
          <w:trHeight w:val="410"/>
        </w:trPr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2C1C63" w14:textId="77777777" w:rsidR="00973D11" w:rsidRPr="003D0D52" w:rsidRDefault="00973D11" w:rsidP="00973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 w:rsidRPr="003D0D52"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lastRenderedPageBreak/>
              <w:t>Discipline</w:t>
            </w: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9DC07" w14:textId="77777777" w:rsidR="00973D11" w:rsidRDefault="00973D11" w:rsidP="00973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ADF20" w14:textId="099E6B9C" w:rsidR="00973D11" w:rsidRDefault="00973D11" w:rsidP="00973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70C0"/>
                <w:sz w:val="24"/>
                <w:szCs w:val="24"/>
              </w:rPr>
            </w:pPr>
            <w:r>
              <w:rPr>
                <w:rFonts w:ascii="Arial Black" w:eastAsia="Arial Black" w:hAnsi="Arial Black" w:cs="Arial Black"/>
                <w:color w:val="0070C0"/>
                <w:sz w:val="24"/>
                <w:szCs w:val="24"/>
              </w:rPr>
              <w:t xml:space="preserve">PROSERPIO </w:t>
            </w:r>
            <w:r w:rsidR="00F0455C">
              <w:rPr>
                <w:rFonts w:ascii="Arial Black" w:eastAsia="Arial Black" w:hAnsi="Arial Black" w:cs="Arial Black"/>
                <w:color w:val="0070C0"/>
                <w:sz w:val="24"/>
                <w:szCs w:val="24"/>
              </w:rPr>
              <w:t>A</w:t>
            </w:r>
            <w:r>
              <w:rPr>
                <w:rFonts w:ascii="Arial Black" w:eastAsia="Arial Black" w:hAnsi="Arial Black" w:cs="Arial Black"/>
                <w:color w:val="0070C0"/>
                <w:sz w:val="24"/>
                <w:szCs w:val="24"/>
              </w:rPr>
              <w:t>.</w:t>
            </w:r>
            <w:r w:rsidR="00F0455C">
              <w:rPr>
                <w:rFonts w:ascii="Arial Black" w:eastAsia="Arial Black" w:hAnsi="Arial Black" w:cs="Arial Black"/>
                <w:color w:val="0070C0"/>
                <w:sz w:val="24"/>
                <w:szCs w:val="24"/>
              </w:rPr>
              <w:t>S</w:t>
            </w:r>
            <w:r>
              <w:rPr>
                <w:rFonts w:ascii="Arial Black" w:eastAsia="Arial Black" w:hAnsi="Arial Black" w:cs="Arial Black"/>
                <w:color w:val="0070C0"/>
                <w:sz w:val="24"/>
                <w:szCs w:val="24"/>
              </w:rPr>
              <w:t>. 202</w:t>
            </w:r>
            <w:r w:rsidR="00E84435">
              <w:rPr>
                <w:rFonts w:ascii="Arial Black" w:eastAsia="Arial Black" w:hAnsi="Arial Black" w:cs="Arial Black"/>
                <w:color w:val="0070C0"/>
                <w:sz w:val="24"/>
                <w:szCs w:val="24"/>
              </w:rPr>
              <w:t>1</w:t>
            </w:r>
            <w:r>
              <w:rPr>
                <w:rFonts w:ascii="Arial Black" w:eastAsia="Arial Black" w:hAnsi="Arial Black" w:cs="Arial Black"/>
                <w:color w:val="0070C0"/>
                <w:sz w:val="24"/>
                <w:szCs w:val="24"/>
              </w:rPr>
              <w:t>-202</w:t>
            </w:r>
            <w:r w:rsidR="00E84435">
              <w:rPr>
                <w:rFonts w:ascii="Arial Black" w:eastAsia="Arial Black" w:hAnsi="Arial Black" w:cs="Arial Black"/>
                <w:color w:val="0070C0"/>
                <w:sz w:val="24"/>
                <w:szCs w:val="24"/>
              </w:rPr>
              <w:t>2</w:t>
            </w:r>
          </w:p>
        </w:tc>
      </w:tr>
      <w:tr w:rsidR="00973D11" w14:paraId="307D076C" w14:textId="77777777" w:rsidTr="00E84435">
        <w:trPr>
          <w:trHeight w:val="256"/>
        </w:trPr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06673B" w14:textId="77777777" w:rsidR="00973D11" w:rsidRDefault="00973D11" w:rsidP="00973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70C0"/>
                <w:sz w:val="24"/>
                <w:szCs w:val="24"/>
              </w:rPr>
            </w:pPr>
          </w:p>
        </w:tc>
        <w:tc>
          <w:tcPr>
            <w:tcW w:w="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329FC" w14:textId="77777777" w:rsidR="00973D11" w:rsidRDefault="00973D11" w:rsidP="00973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70C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836F" w14:textId="77777777" w:rsidR="00973D11" w:rsidRDefault="00973D11" w:rsidP="00973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1^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1FD3" w14:textId="77777777" w:rsidR="00973D11" w:rsidRDefault="00973D11" w:rsidP="00973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2^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CE13" w14:textId="77777777" w:rsidR="00973D11" w:rsidRDefault="00973D11" w:rsidP="00973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3^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8825F" w14:textId="77777777" w:rsidR="00973D11" w:rsidRDefault="00973D11" w:rsidP="00973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4^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5DB1" w14:textId="77777777" w:rsidR="00973D11" w:rsidRDefault="00973D11" w:rsidP="00973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5^</w:t>
            </w:r>
          </w:p>
        </w:tc>
      </w:tr>
      <w:tr w:rsidR="00E84435" w14:paraId="4FFE51AB" w14:textId="77777777" w:rsidTr="00EA76F7">
        <w:trPr>
          <w:trHeight w:val="573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295F2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5D8F4B57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LINGUA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99"/>
          </w:tcPr>
          <w:p w14:paraId="5D4A2E0F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  <w:p w14:paraId="01D5CD0B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18E01" w14:textId="77777777" w:rsidR="008B213A" w:rsidRDefault="008B213A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  <w:p w14:paraId="5858C8F6" w14:textId="7B1328CF" w:rsidR="00E84435" w:rsidRDefault="008B213A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RANALLI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00"/>
            <w:vAlign w:val="center"/>
          </w:tcPr>
          <w:p w14:paraId="61225D55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0CCBD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  <w:p w14:paraId="46C61738" w14:textId="6840D02D" w:rsidR="008B213A" w:rsidRDefault="00CD4C59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MARGUTTI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875AA91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F8F22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  <w:p w14:paraId="151D53BF" w14:textId="7CD2CF75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TAVECCHIO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1227C6A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BA08F" w14:textId="03579B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SALA 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01B74AD" w14:textId="77777777" w:rsidR="00E84435" w:rsidRP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>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7EBD0" w14:textId="097A0BC2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FF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COLOMBO E</w:t>
            </w:r>
            <w:r w:rsidR="003D0D52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.</w:t>
            </w:r>
          </w:p>
        </w:tc>
      </w:tr>
      <w:tr w:rsidR="00E84435" w14:paraId="26B4711A" w14:textId="77777777" w:rsidTr="004A4B7D">
        <w:trPr>
          <w:trHeight w:val="289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FF56B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MATEMATICA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2FC70415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56ED" w14:textId="73194AF2" w:rsidR="00E84435" w:rsidRDefault="004A4B7D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LAZZARI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38B7658A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F35C0" w14:textId="6C4FA6DD" w:rsidR="00E84435" w:rsidRDefault="002C7428" w:rsidP="002C7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FF0000"/>
                <w:sz w:val="16"/>
                <w:szCs w:val="16"/>
              </w:rPr>
            </w:pPr>
            <w:r w:rsidRPr="002C7428">
              <w:rPr>
                <w:rFonts w:ascii="Arial Black" w:eastAsia="Arial Black" w:hAnsi="Arial Black" w:cs="Arial Black"/>
                <w:sz w:val="16"/>
                <w:szCs w:val="16"/>
              </w:rPr>
              <w:t>LAZZARI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87DEB28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3204B" w14:textId="3E6DBFFA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CATANESE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33FF"/>
          </w:tcPr>
          <w:p w14:paraId="5FEAB104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C0A02" w14:textId="52F3E232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ZAPPA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8C89E9A" w14:textId="77777777" w:rsidR="00E84435" w:rsidRP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>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CC61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CATANESE</w:t>
            </w:r>
          </w:p>
          <w:p w14:paraId="43797CC5" w14:textId="59BB85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</w:tr>
      <w:tr w:rsidR="00E84435" w14:paraId="2E9FE9C8" w14:textId="77777777" w:rsidTr="00EA76F7">
        <w:trPr>
          <w:trHeight w:val="379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BC9F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STORIA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99"/>
            <w:vAlign w:val="center"/>
          </w:tcPr>
          <w:p w14:paraId="54481938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C641D" w14:textId="000B5F93" w:rsidR="00E84435" w:rsidRDefault="002C7428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RANALLI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00"/>
          </w:tcPr>
          <w:p w14:paraId="2999A685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60B12" w14:textId="54CB62F8" w:rsidR="00E84435" w:rsidRDefault="00EA76F7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MARGUTTI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45336158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A4276" w14:textId="136AB90F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TAVECCHIO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3448C5F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529F6" w14:textId="71397A51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SALA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7D477B29" w14:textId="77777777" w:rsidR="00E84435" w:rsidRP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>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A6022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COLOMBO</w:t>
            </w:r>
          </w:p>
          <w:p w14:paraId="3A4CC7F6" w14:textId="09FC18CD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</w:tr>
      <w:tr w:rsidR="00E84435" w14:paraId="0E858669" w14:textId="77777777" w:rsidTr="00EA76F7">
        <w:trPr>
          <w:trHeight w:val="289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86716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53F79121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GEOGRAFIA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99"/>
            <w:vAlign w:val="center"/>
          </w:tcPr>
          <w:p w14:paraId="5B878C88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72CAC" w14:textId="6EDD225F" w:rsidR="00E84435" w:rsidRDefault="002C7428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RANALLI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00"/>
          </w:tcPr>
          <w:p w14:paraId="4BE9B892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A9D11" w14:textId="19A099BD" w:rsidR="00E84435" w:rsidRDefault="00EA76F7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MARGUTTI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0F4881D3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93DA9" w14:textId="004A22C2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TAVECCHIO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33FF"/>
          </w:tcPr>
          <w:p w14:paraId="56AF7D92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12993" w14:textId="451673AE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ZAPPA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0154B696" w14:textId="77777777" w:rsidR="00E84435" w:rsidRP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>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453A" w14:textId="5846C959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COLOMBO</w:t>
            </w:r>
          </w:p>
        </w:tc>
      </w:tr>
      <w:tr w:rsidR="00E84435" w14:paraId="78220670" w14:textId="77777777" w:rsidTr="0017103D">
        <w:trPr>
          <w:trHeight w:val="289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21BEF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21768158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SCIENZE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4CE32C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3FB24" w14:textId="4C115069" w:rsidR="00E84435" w:rsidRDefault="0017103D" w:rsidP="001710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MANNO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5DB688AA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5D3E0" w14:textId="09E13858" w:rsidR="00E84435" w:rsidRDefault="00EA76F7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2C7428">
              <w:rPr>
                <w:rFonts w:ascii="Arial Black" w:eastAsia="Arial Black" w:hAnsi="Arial Black" w:cs="Arial Black"/>
                <w:sz w:val="16"/>
                <w:szCs w:val="16"/>
              </w:rPr>
              <w:t>LAZZARI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ABE0459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9D193" w14:textId="372429B2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CATANESE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A9EF5D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07908" w14:textId="0960B69A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SALA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D401539" w14:textId="77777777" w:rsidR="00E84435" w:rsidRP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>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380D" w14:textId="2EA742BC" w:rsidR="00E84435" w:rsidRDefault="00E84435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CATANESE</w:t>
            </w:r>
          </w:p>
        </w:tc>
      </w:tr>
      <w:tr w:rsidR="00E84435" w14:paraId="0A584FF3" w14:textId="77777777" w:rsidTr="0017103D">
        <w:trPr>
          <w:trHeight w:val="289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DEDF9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4A7F49E4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INFORMATICA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4280E7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7E5EC" w14:textId="139B8304" w:rsidR="00E84435" w:rsidRDefault="0017103D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MANNO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1C7DED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81222" w14:textId="4341B9EB" w:rsidR="00E84435" w:rsidRDefault="0017103D" w:rsidP="004A4B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MANNO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E8C6843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05481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CATANESE</w:t>
            </w:r>
          </w:p>
          <w:p w14:paraId="5B8897DF" w14:textId="16BD9509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237356F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99A9F" w14:textId="5E49E3FF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SALA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A7DA18C" w14:textId="77777777" w:rsidR="00E84435" w:rsidRP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B6541" w14:textId="61B7F33F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CATANESE</w:t>
            </w:r>
          </w:p>
        </w:tc>
      </w:tr>
      <w:tr w:rsidR="00E84435" w14:paraId="17FD184D" w14:textId="77777777" w:rsidTr="00583C7A">
        <w:trPr>
          <w:trHeight w:val="389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FCEE0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08B07106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INGLESE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EC9A37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59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ab/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CC4EE" w14:textId="70137938" w:rsidR="00E84435" w:rsidRDefault="0017103D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MANNO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14FBBB3A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A4E9B" w14:textId="23D45FD9" w:rsidR="00E84435" w:rsidRDefault="004A4B7D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LAZZARI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75B63C10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3502" w14:textId="67969B9F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TAVECCHIO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39D9006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3195" w14:textId="53BC945D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SALA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089A27A1" w14:textId="77777777" w:rsidR="00E84435" w:rsidRPr="00E84435" w:rsidRDefault="00E84435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>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00C4" w14:textId="68FBA6A1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COLOMBO</w:t>
            </w:r>
          </w:p>
        </w:tc>
      </w:tr>
      <w:tr w:rsidR="00E84435" w14:paraId="0F4AE745" w14:textId="77777777" w:rsidTr="00EA76F7">
        <w:trPr>
          <w:trHeight w:val="289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A052E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IMMAGINE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99"/>
          </w:tcPr>
          <w:p w14:paraId="26C5B34B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C0836" w14:textId="7A882D2D" w:rsidR="00E84435" w:rsidRDefault="008B213A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RANALLI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00"/>
          </w:tcPr>
          <w:p w14:paraId="7653A96D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186E6" w14:textId="4136B2BD" w:rsidR="00E84435" w:rsidRDefault="00EA76F7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MARGUTTI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1D10F0CA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D1CE6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TAVECCHIO</w:t>
            </w:r>
          </w:p>
          <w:p w14:paraId="2DF22796" w14:textId="02E0DED0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33FF"/>
          </w:tcPr>
          <w:p w14:paraId="3DE573CB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80578" w14:textId="04948EC1" w:rsidR="00E84435" w:rsidRDefault="00E84435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ZAPPA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31169474" w14:textId="77777777" w:rsidR="00E84435" w:rsidRPr="00E84435" w:rsidRDefault="00E84435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9E109" w14:textId="19345A2A" w:rsidR="00E84435" w:rsidRPr="00E84435" w:rsidRDefault="00E84435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>COLOMBO</w:t>
            </w:r>
          </w:p>
        </w:tc>
      </w:tr>
      <w:tr w:rsidR="00E84435" w14:paraId="12CE66EE" w14:textId="77777777" w:rsidTr="00EA76F7">
        <w:trPr>
          <w:trHeight w:val="289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7031B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MUSICA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99"/>
          </w:tcPr>
          <w:p w14:paraId="075EEFC4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0D438" w14:textId="347C979D" w:rsidR="00E84435" w:rsidRDefault="002C7428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RANALLI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00"/>
          </w:tcPr>
          <w:p w14:paraId="667A5404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6A8C1" w14:textId="6A73D6A6" w:rsidR="00E84435" w:rsidRDefault="00EA76F7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MARGUTTI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2BF4CEDA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A6558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TAVECCHIO</w:t>
            </w:r>
          </w:p>
          <w:p w14:paraId="69B059C2" w14:textId="07D07755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D705C24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BA3CC" w14:textId="523522DB" w:rsidR="00E84435" w:rsidRDefault="00E84435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SALA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6A17B754" w14:textId="77777777" w:rsidR="00E84435" w:rsidRPr="00E84435" w:rsidRDefault="00E84435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0F2C6" w14:textId="0873B169" w:rsidR="00E84435" w:rsidRPr="00E84435" w:rsidRDefault="00E84435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>COLOMBO</w:t>
            </w:r>
          </w:p>
        </w:tc>
      </w:tr>
      <w:tr w:rsidR="00E84435" w14:paraId="549B96F0" w14:textId="77777777" w:rsidTr="0017103D">
        <w:trPr>
          <w:trHeight w:val="289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F7980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ED. FISICA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F4F073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95A85" w14:textId="7B59DF1A" w:rsidR="00E84435" w:rsidRDefault="0017103D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MANNO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D28C23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14409" w14:textId="05E76093" w:rsidR="00E84435" w:rsidRDefault="0017103D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MANNO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763C0F1E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EA6E0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TAVECCHIO</w:t>
            </w:r>
          </w:p>
          <w:p w14:paraId="791CE9DB" w14:textId="637EB0F8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5446F6A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33544" w14:textId="5B8713DB" w:rsidR="00E84435" w:rsidRDefault="00E84435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SALA 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17CF1991" w14:textId="77777777" w:rsidR="00E84435" w:rsidRPr="00E84435" w:rsidRDefault="00E84435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49B6D" w14:textId="5969CCCE" w:rsidR="00E84435" w:rsidRPr="00E84435" w:rsidRDefault="00E84435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 xml:space="preserve">COLOMBO </w:t>
            </w:r>
          </w:p>
        </w:tc>
      </w:tr>
      <w:tr w:rsidR="00E84435" w14:paraId="23A60092" w14:textId="77777777" w:rsidTr="00583C7A">
        <w:trPr>
          <w:trHeight w:val="289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5638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RELIGIONE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71CA84CC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57A07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RENSO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47371205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B1B7E" w14:textId="5A0F894A" w:rsidR="00E84435" w:rsidRDefault="008B213A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RENSO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731A6F43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B49E9" w14:textId="7707057B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RENSO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0FBF5121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81E87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RENSO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1BD7FC15" w14:textId="77777777" w:rsidR="00E84435" w:rsidRP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E84435">
              <w:rPr>
                <w:rFonts w:ascii="Arial Black" w:eastAsia="Arial Black" w:hAnsi="Arial Black" w:cs="Arial Black"/>
                <w:sz w:val="16"/>
                <w:szCs w:val="16"/>
              </w:rPr>
              <w:t>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E7FB4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RENSO</w:t>
            </w:r>
          </w:p>
        </w:tc>
      </w:tr>
      <w:tr w:rsidR="00E84435" w14:paraId="4FFEFE4D" w14:textId="77777777" w:rsidTr="00EA76F7">
        <w:trPr>
          <w:trHeight w:val="393"/>
        </w:trPr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1F852F" w14:textId="77777777" w:rsidR="003D0D52" w:rsidRDefault="003D0D52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70D31C6F" w14:textId="77777777" w:rsidR="003D0D52" w:rsidRDefault="003D0D52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3270B542" w14:textId="6E453A1B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 w:rsidRPr="003D0D52">
              <w:rPr>
                <w:rFonts w:ascii="Tahoma" w:eastAsia="Tahoma" w:hAnsi="Tahoma" w:cs="Tahoma"/>
                <w:color w:val="000000"/>
                <w:sz w:val="18"/>
                <w:szCs w:val="18"/>
              </w:rPr>
              <w:t>LABORATORIO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99"/>
          </w:tcPr>
          <w:p w14:paraId="28E6851C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  <w:p w14:paraId="2E8D5EBC" w14:textId="462FDAAB" w:rsidR="00E84435" w:rsidRDefault="002C7428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E9953" w14:textId="37C4D41E" w:rsidR="00E84435" w:rsidRDefault="002C7428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RANALLI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00"/>
          </w:tcPr>
          <w:p w14:paraId="047CD824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  <w:p w14:paraId="447C83BE" w14:textId="60B82E6F" w:rsidR="00E84435" w:rsidRDefault="004A4B7D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B6BDA" w14:textId="56314B27" w:rsidR="00E84435" w:rsidRDefault="00EA76F7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MARGUTTI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63855845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  <w:p w14:paraId="0D983340" w14:textId="37DC0D0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A43B5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  <w:p w14:paraId="7EB452B0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TAVECCHIO </w:t>
            </w:r>
          </w:p>
          <w:p w14:paraId="22F2CC1C" w14:textId="37057254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78D07F1" w14:textId="4C79611C" w:rsidR="00E84435" w:rsidRDefault="00570D27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6841D" w14:textId="66FFDF73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SALA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5B72506" w14:textId="77777777" w:rsidR="00E84435" w:rsidRP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</w:p>
          <w:p w14:paraId="6E1444DF" w14:textId="266407F5" w:rsidR="00E84435" w:rsidRP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sz w:val="16"/>
                <w:szCs w:val="16"/>
              </w:rPr>
              <w:t>2</w:t>
            </w:r>
          </w:p>
          <w:p w14:paraId="1AA31C38" w14:textId="77777777" w:rsidR="00E84435" w:rsidRP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E57E6" w14:textId="57C2E14C" w:rsidR="00E84435" w:rsidRDefault="00E84435" w:rsidP="00E8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COLOMBO </w:t>
            </w:r>
          </w:p>
        </w:tc>
      </w:tr>
      <w:tr w:rsidR="00E84435" w14:paraId="1DED6011" w14:textId="77777777" w:rsidTr="004A4B7D">
        <w:trPr>
          <w:trHeight w:val="495"/>
        </w:trPr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6EB19C" w14:textId="77777777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054C9" w14:textId="150A5180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175D2" w14:textId="4F4BD7AB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1A1BF" w14:textId="02915F82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71FE3" w14:textId="256DDBAE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16F18E9" w14:textId="7DC3E9E5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B8D7D" w14:textId="66D52544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CATANESE</w:t>
            </w:r>
            <w:r>
              <w:rPr>
                <w:rFonts w:ascii="Arial Black" w:eastAsia="Arial Black" w:hAnsi="Arial Black" w:cs="Arial Black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FF55E" w14:textId="5C658CC2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4BB7D" w14:textId="30F6FE43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1CD987ED" w14:textId="39D871D5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04D96" w14:textId="6A49F354" w:rsidR="00E84435" w:rsidRDefault="00E84435" w:rsidP="00E844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CATANESE</w:t>
            </w:r>
          </w:p>
        </w:tc>
      </w:tr>
      <w:tr w:rsidR="00E84435" w:rsidRPr="006D47FC" w14:paraId="136C6E48" w14:textId="77777777" w:rsidTr="00973D11">
        <w:trPr>
          <w:trHeight w:val="308"/>
        </w:trPr>
        <w:tc>
          <w:tcPr>
            <w:tcW w:w="101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B4E7783" w14:textId="5C4B837A" w:rsidR="00E84435" w:rsidRDefault="00E84435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</w:pPr>
            <w:r w:rsidRPr="006D47FC"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  <w:t>Tempo scuola                         30 ORE</w:t>
            </w:r>
          </w:p>
          <w:p w14:paraId="368B2738" w14:textId="7D88FC92" w:rsidR="00583C7A" w:rsidRPr="006D47FC" w:rsidRDefault="00583C7A" w:rsidP="006D4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</w:pPr>
          </w:p>
        </w:tc>
      </w:tr>
    </w:tbl>
    <w:p w14:paraId="41CF78F4" w14:textId="77777777" w:rsidR="00DF0F32" w:rsidRPr="006D47FC" w:rsidRDefault="00DF0F32" w:rsidP="006D47F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Black" w:eastAsia="Arial Black" w:hAnsi="Arial Black" w:cs="Arial Black"/>
          <w:color w:val="548DD4"/>
          <w:sz w:val="24"/>
          <w:szCs w:val="24"/>
        </w:rPr>
      </w:pPr>
    </w:p>
    <w:p w14:paraId="4F5FF657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4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544"/>
        <w:gridCol w:w="3544"/>
      </w:tblGrid>
      <w:tr w:rsidR="00DF0F32" w14:paraId="71CD8857" w14:textId="77777777" w:rsidTr="0061197C">
        <w:trPr>
          <w:trHeight w:val="279"/>
        </w:trPr>
        <w:tc>
          <w:tcPr>
            <w:tcW w:w="3085" w:type="dxa"/>
            <w:shd w:val="clear" w:color="auto" w:fill="BFBFBF"/>
          </w:tcPr>
          <w:p w14:paraId="2F7A4F4F" w14:textId="77777777" w:rsidR="00DF0F32" w:rsidRDefault="000E3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docente</w:t>
            </w:r>
          </w:p>
        </w:tc>
        <w:tc>
          <w:tcPr>
            <w:tcW w:w="3544" w:type="dxa"/>
            <w:shd w:val="clear" w:color="auto" w:fill="BFBFBF"/>
          </w:tcPr>
          <w:p w14:paraId="02414C2A" w14:textId="77777777" w:rsidR="00DF0F32" w:rsidRDefault="000E3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Ore sulle classi </w:t>
            </w:r>
          </w:p>
        </w:tc>
        <w:tc>
          <w:tcPr>
            <w:tcW w:w="3544" w:type="dxa"/>
            <w:shd w:val="clear" w:color="auto" w:fill="BFBFBF"/>
          </w:tcPr>
          <w:p w14:paraId="1E139F28" w14:textId="77777777" w:rsidR="00DF0F32" w:rsidRDefault="000E3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Mensa/potenziamento</w:t>
            </w:r>
          </w:p>
        </w:tc>
      </w:tr>
      <w:tr w:rsidR="00F911A8" w14:paraId="154B288C" w14:textId="77777777" w:rsidTr="0061197C">
        <w:trPr>
          <w:trHeight w:val="206"/>
        </w:trPr>
        <w:tc>
          <w:tcPr>
            <w:tcW w:w="3085" w:type="dxa"/>
            <w:tcBorders>
              <w:bottom w:val="single" w:sz="4" w:space="0" w:color="000000"/>
            </w:tcBorders>
          </w:tcPr>
          <w:p w14:paraId="74F45508" w14:textId="62D8FC3D" w:rsidR="00F911A8" w:rsidRDefault="00F911A8" w:rsidP="00F911A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rFonts w:ascii="Arial" w:eastAsia="Arial" w:hAnsi="Arial" w:cs="Arial"/>
                <w:color w:val="000000"/>
              </w:rPr>
            </w:pPr>
            <w:bookmarkStart w:id="5" w:name="_Hlk84013420"/>
            <w:r>
              <w:rPr>
                <w:rFonts w:ascii="Arial" w:eastAsia="Arial" w:hAnsi="Arial" w:cs="Arial"/>
                <w:b/>
                <w:color w:val="000000"/>
              </w:rPr>
              <w:t>TAVECCHIO BARBARA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5C6F159B" w14:textId="6FBCB793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19  ore cl 3^                         = 19 ore            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2C9CC555" w14:textId="52733110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3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e                                                          </w:t>
            </w:r>
          </w:p>
        </w:tc>
      </w:tr>
      <w:tr w:rsidR="00F911A8" w14:paraId="1B9404FB" w14:textId="77777777" w:rsidTr="0061197C">
        <w:trPr>
          <w:trHeight w:val="285"/>
        </w:trPr>
        <w:tc>
          <w:tcPr>
            <w:tcW w:w="3085" w:type="dxa"/>
            <w:tcBorders>
              <w:top w:val="single" w:sz="4" w:space="0" w:color="000000"/>
            </w:tcBorders>
          </w:tcPr>
          <w:p w14:paraId="7F5F2E17" w14:textId="040CC938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2.  CATANESE ELEONORA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01782125" w14:textId="6EE55069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9 ore cl 3^ + 9 ore cl 5^      = 18 ore          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789C346C" w14:textId="50D1570A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3 ore            +  1 ora</w:t>
            </w:r>
          </w:p>
        </w:tc>
      </w:tr>
      <w:tr w:rsidR="00F911A8" w14:paraId="5AB01E25" w14:textId="77777777" w:rsidTr="0061197C">
        <w:trPr>
          <w:trHeight w:val="225"/>
        </w:trPr>
        <w:tc>
          <w:tcPr>
            <w:tcW w:w="3085" w:type="dxa"/>
            <w:tcBorders>
              <w:bottom w:val="single" w:sz="4" w:space="0" w:color="000000"/>
            </w:tcBorders>
          </w:tcPr>
          <w:p w14:paraId="188FC5DC" w14:textId="4819A851" w:rsidR="00F911A8" w:rsidRDefault="00F911A8" w:rsidP="00F911A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SALA CRISTIANA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5EA656FF" w14:textId="26A6597C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19 ore cl 4^                          = 19 ore        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2E6458D1" w14:textId="209C19AD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3 ore</w:t>
            </w:r>
          </w:p>
        </w:tc>
      </w:tr>
      <w:tr w:rsidR="00F911A8" w14:paraId="51E6450A" w14:textId="77777777" w:rsidTr="0061197C">
        <w:trPr>
          <w:trHeight w:val="270"/>
        </w:trPr>
        <w:tc>
          <w:tcPr>
            <w:tcW w:w="3085" w:type="dxa"/>
            <w:tcBorders>
              <w:top w:val="single" w:sz="4" w:space="0" w:color="000000"/>
            </w:tcBorders>
          </w:tcPr>
          <w:p w14:paraId="31815193" w14:textId="0983A0CC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4.  ZAPPA BARBARA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49234FF7" w14:textId="3BEC6A69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9 ore cl 3^                          =   9 ore          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6ABF8F38" w14:textId="549FBCA7" w:rsidR="00F911A8" w:rsidRDefault="00E56E10" w:rsidP="00E56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e ½         + ½                                          </w:t>
            </w:r>
          </w:p>
        </w:tc>
      </w:tr>
      <w:tr w:rsidR="00F911A8" w14:paraId="1CEB4FDB" w14:textId="77777777" w:rsidTr="0061197C">
        <w:trPr>
          <w:trHeight w:val="240"/>
        </w:trPr>
        <w:tc>
          <w:tcPr>
            <w:tcW w:w="3085" w:type="dxa"/>
            <w:tcBorders>
              <w:bottom w:val="single" w:sz="4" w:space="0" w:color="000000"/>
            </w:tcBorders>
          </w:tcPr>
          <w:p w14:paraId="09F3677A" w14:textId="0759C393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5.  COLOMBO EMANUELA N.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59D57ACD" w14:textId="190CD956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19 ore cl 5^                          = 19 ore        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6DD4EF40" w14:textId="18D1ECB2" w:rsidR="00F911A8" w:rsidRDefault="00F911A8" w:rsidP="00F911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276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</w:rPr>
              <w:t xml:space="preserve">                                 </w:t>
            </w:r>
            <w:r w:rsidR="00E56E10">
              <w:rPr>
                <w:rFonts w:ascii="Arial" w:eastAsia="Arial" w:hAnsi="Arial" w:cs="Arial"/>
                <w:b/>
              </w:rPr>
              <w:t xml:space="preserve">               </w:t>
            </w:r>
            <w:r>
              <w:rPr>
                <w:rFonts w:ascii="Arial" w:eastAsia="Arial" w:hAnsi="Arial" w:cs="Arial"/>
                <w:b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ore</w:t>
            </w:r>
          </w:p>
        </w:tc>
      </w:tr>
      <w:tr w:rsidR="00F911A8" w14:paraId="2BD03B69" w14:textId="77777777" w:rsidTr="0061197C">
        <w:trPr>
          <w:trHeight w:val="251"/>
        </w:trPr>
        <w:tc>
          <w:tcPr>
            <w:tcW w:w="3085" w:type="dxa"/>
            <w:tcBorders>
              <w:top w:val="single" w:sz="4" w:space="0" w:color="000000"/>
            </w:tcBorders>
          </w:tcPr>
          <w:p w14:paraId="0A6343BA" w14:textId="065A5F6A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6.  RANALLI LAURA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1D29EEC5" w14:textId="1E064CA1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16 ore cl 1^                          = 16 ore      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6CB9B7E2" w14:textId="0EF25B4A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e ½         + 1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a ½                                              </w:t>
            </w:r>
          </w:p>
        </w:tc>
      </w:tr>
      <w:tr w:rsidR="00F911A8" w14:paraId="0571ACE5" w14:textId="77777777" w:rsidTr="0061197C">
        <w:trPr>
          <w:trHeight w:val="161"/>
        </w:trPr>
        <w:tc>
          <w:tcPr>
            <w:tcW w:w="3085" w:type="dxa"/>
            <w:tcBorders>
              <w:bottom w:val="single" w:sz="4" w:space="0" w:color="000000"/>
            </w:tcBorders>
          </w:tcPr>
          <w:p w14:paraId="6E83EA9B" w14:textId="34B7FBF2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7.  MARGUTTI PINA CLAIRE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55CC36BE" w14:textId="5F2A87B1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16 ore cl 2^                          = 16 ore      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165CE95F" w14:textId="7BB6DB8B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e ½         + 1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>a ½</w:t>
            </w:r>
          </w:p>
        </w:tc>
      </w:tr>
      <w:tr w:rsidR="00F911A8" w14:paraId="5D8D1B08" w14:textId="77777777" w:rsidTr="0061197C">
        <w:trPr>
          <w:trHeight w:val="221"/>
        </w:trPr>
        <w:tc>
          <w:tcPr>
            <w:tcW w:w="3085" w:type="dxa"/>
            <w:tcBorders>
              <w:top w:val="single" w:sz="4" w:space="0" w:color="000000"/>
            </w:tcBorders>
          </w:tcPr>
          <w:p w14:paraId="75027653" w14:textId="59288E8E" w:rsidR="00F911A8" w:rsidRPr="002D7B6C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8. LAZZARI LORENZO(pt-20h)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7A8243A3" w14:textId="080E5CCA" w:rsidR="00F911A8" w:rsidRPr="002C742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6 o</w:t>
            </w:r>
            <w:r w:rsidRPr="002C7428">
              <w:rPr>
                <w:rFonts w:ascii="Arial" w:eastAsia="Arial" w:hAnsi="Arial" w:cs="Arial"/>
                <w:b/>
                <w:bCs/>
              </w:rPr>
              <w:t>re cl.</w:t>
            </w:r>
            <w:r>
              <w:rPr>
                <w:rFonts w:ascii="Arial" w:eastAsia="Arial" w:hAnsi="Arial" w:cs="Arial"/>
                <w:b/>
                <w:bCs/>
              </w:rPr>
              <w:t>1</w:t>
            </w:r>
            <w:r w:rsidRPr="002C7428">
              <w:rPr>
                <w:rFonts w:ascii="Arial" w:eastAsia="Arial" w:hAnsi="Arial" w:cs="Arial"/>
                <w:b/>
                <w:bCs/>
              </w:rPr>
              <w:t>^</w:t>
            </w:r>
            <w:r>
              <w:rPr>
                <w:rFonts w:ascii="Arial" w:eastAsia="Arial" w:hAnsi="Arial" w:cs="Arial"/>
                <w:b/>
                <w:bCs/>
              </w:rPr>
              <w:t xml:space="preserve"> +  9 o</w:t>
            </w:r>
            <w:r w:rsidRPr="002C7428">
              <w:rPr>
                <w:rFonts w:ascii="Arial" w:eastAsia="Arial" w:hAnsi="Arial" w:cs="Arial"/>
                <w:b/>
                <w:bCs/>
              </w:rPr>
              <w:t>re cl.</w:t>
            </w:r>
            <w:r>
              <w:rPr>
                <w:rFonts w:ascii="Arial" w:eastAsia="Arial" w:hAnsi="Arial" w:cs="Arial"/>
                <w:b/>
                <w:bCs/>
              </w:rPr>
              <w:t>2</w:t>
            </w:r>
            <w:r w:rsidRPr="002C7428">
              <w:rPr>
                <w:rFonts w:ascii="Arial" w:eastAsia="Arial" w:hAnsi="Arial" w:cs="Arial"/>
                <w:b/>
                <w:bCs/>
              </w:rPr>
              <w:t>^</w:t>
            </w:r>
            <w:r>
              <w:rPr>
                <w:rFonts w:ascii="Arial" w:eastAsia="Arial" w:hAnsi="Arial" w:cs="Arial"/>
                <w:b/>
                <w:bCs/>
              </w:rPr>
              <w:t xml:space="preserve">     = 15 ore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7269BD39" w14:textId="00C4CF15" w:rsidR="00F911A8" w:rsidRPr="002C742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3</w:t>
            </w:r>
            <w:r w:rsidRPr="00C45F3E">
              <w:rPr>
                <w:rFonts w:ascii="Arial" w:eastAsia="Arial" w:hAnsi="Arial" w:cs="Arial"/>
                <w:b/>
                <w:bCs/>
              </w:rPr>
              <w:t xml:space="preserve"> ore</w:t>
            </w:r>
            <w:r>
              <w:rPr>
                <w:rFonts w:ascii="Arial" w:eastAsia="Arial" w:hAnsi="Arial" w:cs="Arial"/>
                <w:b/>
                <w:bCs/>
              </w:rPr>
              <w:t xml:space="preserve">             </w:t>
            </w:r>
          </w:p>
        </w:tc>
      </w:tr>
      <w:tr w:rsidR="00F911A8" w14:paraId="04D3709F" w14:textId="77777777" w:rsidTr="0061197C">
        <w:trPr>
          <w:trHeight w:val="151"/>
        </w:trPr>
        <w:tc>
          <w:tcPr>
            <w:tcW w:w="3085" w:type="dxa"/>
          </w:tcPr>
          <w:p w14:paraId="0952EE55" w14:textId="1924C6C7" w:rsidR="00F911A8" w:rsidRPr="00F12172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rFonts w:ascii="Arial" w:eastAsia="Arial" w:hAnsi="Arial" w:cs="Arial"/>
                <w:b/>
                <w:bCs/>
              </w:rPr>
            </w:pPr>
            <w:r w:rsidRPr="00F12172">
              <w:rPr>
                <w:rFonts w:ascii="Arial" w:eastAsia="Arial" w:hAnsi="Arial" w:cs="Arial"/>
                <w:b/>
                <w:bCs/>
              </w:rPr>
              <w:t>9.</w:t>
            </w:r>
            <w:r>
              <w:rPr>
                <w:rFonts w:ascii="Arial" w:eastAsia="Arial" w:hAnsi="Arial" w:cs="Arial"/>
                <w:b/>
                <w:bCs/>
              </w:rPr>
              <w:t xml:space="preserve"> MANNO ADRIANO </w:t>
            </w:r>
          </w:p>
        </w:tc>
        <w:tc>
          <w:tcPr>
            <w:tcW w:w="3544" w:type="dxa"/>
          </w:tcPr>
          <w:p w14:paraId="4D8DDFFC" w14:textId="5A166CD4" w:rsidR="00F911A8" w:rsidRPr="00F0455C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6 o</w:t>
            </w:r>
            <w:r w:rsidRPr="002C7428">
              <w:rPr>
                <w:rFonts w:ascii="Arial" w:eastAsia="Arial" w:hAnsi="Arial" w:cs="Arial"/>
                <w:b/>
                <w:bCs/>
              </w:rPr>
              <w:t>re cl.</w:t>
            </w:r>
            <w:r>
              <w:rPr>
                <w:rFonts w:ascii="Arial" w:eastAsia="Arial" w:hAnsi="Arial" w:cs="Arial"/>
                <w:b/>
                <w:bCs/>
              </w:rPr>
              <w:t>1</w:t>
            </w:r>
            <w:r w:rsidRPr="002C7428">
              <w:rPr>
                <w:rFonts w:ascii="Arial" w:eastAsia="Arial" w:hAnsi="Arial" w:cs="Arial"/>
                <w:b/>
                <w:bCs/>
              </w:rPr>
              <w:t>^</w:t>
            </w:r>
            <w:r>
              <w:rPr>
                <w:rFonts w:ascii="Arial" w:eastAsia="Arial" w:hAnsi="Arial" w:cs="Arial"/>
                <w:b/>
                <w:bCs/>
              </w:rPr>
              <w:t xml:space="preserve"> +  3 o</w:t>
            </w:r>
            <w:r w:rsidRPr="002C7428">
              <w:rPr>
                <w:rFonts w:ascii="Arial" w:eastAsia="Arial" w:hAnsi="Arial" w:cs="Arial"/>
                <w:b/>
                <w:bCs/>
              </w:rPr>
              <w:t>re cl.</w:t>
            </w:r>
            <w:r>
              <w:rPr>
                <w:rFonts w:ascii="Arial" w:eastAsia="Arial" w:hAnsi="Arial" w:cs="Arial"/>
                <w:b/>
                <w:bCs/>
              </w:rPr>
              <w:t>2</w:t>
            </w:r>
            <w:r w:rsidRPr="002C7428">
              <w:rPr>
                <w:rFonts w:ascii="Arial" w:eastAsia="Arial" w:hAnsi="Arial" w:cs="Arial"/>
                <w:b/>
                <w:bCs/>
              </w:rPr>
              <w:t>^</w:t>
            </w:r>
            <w:r>
              <w:rPr>
                <w:rFonts w:ascii="Arial" w:eastAsia="Arial" w:hAnsi="Arial" w:cs="Arial"/>
                <w:b/>
                <w:bCs/>
              </w:rPr>
              <w:t xml:space="preserve">     =   9 ore</w:t>
            </w:r>
          </w:p>
        </w:tc>
        <w:tc>
          <w:tcPr>
            <w:tcW w:w="3544" w:type="dxa"/>
          </w:tcPr>
          <w:p w14:paraId="56D6ADB9" w14:textId="3A00E68A" w:rsidR="00F911A8" w:rsidRPr="00EA76F7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6 ore             </w:t>
            </w:r>
            <w:r w:rsidR="009E3387">
              <w:rPr>
                <w:rFonts w:ascii="Arial" w:eastAsia="Arial" w:hAnsi="Arial" w:cs="Arial"/>
                <w:b/>
                <w:bCs/>
              </w:rPr>
              <w:t>+ 7 ore</w:t>
            </w:r>
            <w:r>
              <w:rPr>
                <w:rFonts w:ascii="Arial" w:eastAsia="Arial" w:hAnsi="Arial" w:cs="Arial"/>
                <w:b/>
                <w:bCs/>
              </w:rPr>
              <w:t xml:space="preserve">             </w:t>
            </w:r>
            <w:r w:rsidR="00E56E10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</w:tc>
      </w:tr>
      <w:tr w:rsidR="00F911A8" w14:paraId="5D3BAA01" w14:textId="77777777" w:rsidTr="0061197C">
        <w:trPr>
          <w:trHeight w:val="151"/>
        </w:trPr>
        <w:tc>
          <w:tcPr>
            <w:tcW w:w="3085" w:type="dxa"/>
          </w:tcPr>
          <w:p w14:paraId="3E943225" w14:textId="010A2304" w:rsidR="00F911A8" w:rsidRPr="00F16AA6" w:rsidRDefault="00F16AA6" w:rsidP="00F16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10.</w:t>
            </w:r>
            <w:r w:rsidR="00583C7A">
              <w:rPr>
                <w:rFonts w:ascii="Arial" w:eastAsia="Arial" w:hAnsi="Arial" w:cs="Arial"/>
                <w:b/>
              </w:rPr>
              <w:t>FERRARESI CAMILLA</w:t>
            </w:r>
          </w:p>
        </w:tc>
        <w:tc>
          <w:tcPr>
            <w:tcW w:w="3544" w:type="dxa"/>
          </w:tcPr>
          <w:p w14:paraId="565479A0" w14:textId="52F6E92D" w:rsidR="00F911A8" w:rsidRPr="00F0455C" w:rsidRDefault="008164BC" w:rsidP="00816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= </w:t>
            </w:r>
            <w:r w:rsidR="00583C7A">
              <w:rPr>
                <w:rFonts w:ascii="Arial" w:eastAsia="Arial" w:hAnsi="Arial" w:cs="Arial"/>
                <w:b/>
              </w:rPr>
              <w:t>5</w:t>
            </w:r>
            <w:r>
              <w:rPr>
                <w:rFonts w:ascii="Arial" w:eastAsia="Arial" w:hAnsi="Arial" w:cs="Arial"/>
                <w:b/>
              </w:rPr>
              <w:t xml:space="preserve"> ore</w:t>
            </w:r>
          </w:p>
        </w:tc>
        <w:tc>
          <w:tcPr>
            <w:tcW w:w="3544" w:type="dxa"/>
          </w:tcPr>
          <w:p w14:paraId="01CAD435" w14:textId="1EC0EAD2" w:rsidR="00F911A8" w:rsidRPr="00F0455C" w:rsidRDefault="00F16AA6" w:rsidP="00F16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e ½         + </w:t>
            </w:r>
            <w:r w:rsidR="00583C7A"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>e ½</w:t>
            </w:r>
          </w:p>
        </w:tc>
      </w:tr>
      <w:tr w:rsidR="00F911A8" w14:paraId="498E0FAA" w14:textId="77777777" w:rsidTr="0061197C">
        <w:trPr>
          <w:trHeight w:val="151"/>
        </w:trPr>
        <w:tc>
          <w:tcPr>
            <w:tcW w:w="3085" w:type="dxa"/>
          </w:tcPr>
          <w:p w14:paraId="6AE91DC8" w14:textId="77777777" w:rsidR="00F911A8" w:rsidRDefault="00F911A8" w:rsidP="00F911A8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RENSO (I.R.C.)</w:t>
            </w:r>
          </w:p>
        </w:tc>
        <w:tc>
          <w:tcPr>
            <w:tcW w:w="3544" w:type="dxa"/>
          </w:tcPr>
          <w:p w14:paraId="0C287B91" w14:textId="483E8F36" w:rsidR="00F911A8" w:rsidRDefault="00F911A8" w:rsidP="00F911A8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                                             = 10 ore</w:t>
            </w:r>
          </w:p>
        </w:tc>
        <w:tc>
          <w:tcPr>
            <w:tcW w:w="3544" w:type="dxa"/>
          </w:tcPr>
          <w:p w14:paraId="08193189" w14:textId="77777777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bookmarkEnd w:id="5"/>
      <w:tr w:rsidR="00F911A8" w14:paraId="722DACBC" w14:textId="77777777" w:rsidTr="006D47FC">
        <w:trPr>
          <w:trHeight w:val="151"/>
        </w:trPr>
        <w:tc>
          <w:tcPr>
            <w:tcW w:w="3085" w:type="dxa"/>
            <w:shd w:val="clear" w:color="auto" w:fill="BFBFBF" w:themeFill="background1" w:themeFillShade="BF"/>
          </w:tcPr>
          <w:p w14:paraId="69FBBDC1" w14:textId="77777777" w:rsidR="00F911A8" w:rsidRDefault="00F911A8" w:rsidP="00F911A8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79AB7C83" w14:textId="77777777" w:rsidR="00F911A8" w:rsidRDefault="00F911A8" w:rsidP="00F911A8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42D4A0E8" w14:textId="184C3D0C" w:rsidR="00F911A8" w:rsidRPr="00F0455C" w:rsidRDefault="00F911A8" w:rsidP="00F911A8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  <w:tr w:rsidR="00F911A8" w14:paraId="456CBFBB" w14:textId="77777777">
        <w:trPr>
          <w:trHeight w:val="70"/>
        </w:trPr>
        <w:tc>
          <w:tcPr>
            <w:tcW w:w="10173" w:type="dxa"/>
            <w:gridSpan w:val="3"/>
            <w:vAlign w:val="center"/>
          </w:tcPr>
          <w:p w14:paraId="5D489AF0" w14:textId="77777777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MENSA 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 xml:space="preserve">30 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ORE (</w:t>
            </w:r>
            <w:r>
              <w:rPr>
                <w:rFonts w:ascii="Arial" w:eastAsia="Arial" w:hAnsi="Arial" w:cs="Arial"/>
                <w:b/>
              </w:rPr>
              <w:t xml:space="preserve">5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ins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</w:rPr>
              <w:t xml:space="preserve"> x 4gg x 1 ½h </w:t>
            </w:r>
            <w:r w:rsidRPr="00F0455C">
              <w:rPr>
                <w:rFonts w:ascii="Arial" w:eastAsia="Arial" w:hAnsi="Arial" w:cs="Arial"/>
                <w:b/>
                <w:color w:val="000000"/>
              </w:rPr>
              <w:t xml:space="preserve">= </w:t>
            </w:r>
            <w:r w:rsidRPr="00F0455C">
              <w:rPr>
                <w:rFonts w:ascii="Arial" w:eastAsia="Arial" w:hAnsi="Arial" w:cs="Arial"/>
                <w:b/>
              </w:rPr>
              <w:t>30</w:t>
            </w:r>
            <w:r w:rsidRPr="00F0455C">
              <w:rPr>
                <w:rFonts w:ascii="Arial" w:eastAsia="Arial" w:hAnsi="Arial" w:cs="Arial"/>
                <w:b/>
                <w:color w:val="000000"/>
              </w:rPr>
              <w:t>)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                                            </w:t>
            </w:r>
          </w:p>
        </w:tc>
      </w:tr>
      <w:tr w:rsidR="00F911A8" w14:paraId="1E08471C" w14:textId="77777777">
        <w:trPr>
          <w:trHeight w:val="2473"/>
        </w:trPr>
        <w:tc>
          <w:tcPr>
            <w:tcW w:w="10173" w:type="dxa"/>
            <w:gridSpan w:val="3"/>
            <w:vAlign w:val="center"/>
          </w:tcPr>
          <w:p w14:paraId="5D1C4D18" w14:textId="55AAC7E0" w:rsidR="00F911A8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u w:val="single"/>
              </w:rPr>
              <w:t>PER IL SOSTEGNO</w:t>
            </w:r>
            <w:r w:rsidRPr="00BA1EC1">
              <w:rPr>
                <w:rFonts w:ascii="Arial" w:eastAsia="Arial" w:hAnsi="Arial" w:cs="Arial"/>
                <w:b/>
                <w:color w:val="000000"/>
              </w:rPr>
              <w:t xml:space="preserve">:   </w:t>
            </w:r>
            <w:r w:rsidRPr="00EA76F7">
              <w:rPr>
                <w:rFonts w:ascii="Arial" w:eastAsia="Arial" w:hAnsi="Arial" w:cs="Arial"/>
                <w:b/>
                <w:color w:val="000000"/>
              </w:rPr>
              <w:t>MONTELEONE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SARA ( 7h in cl.3^+ 15h in cl.5^)</w:t>
            </w:r>
            <w:r w:rsidRPr="00541A24">
              <w:rPr>
                <w:rFonts w:ascii="Arial" w:eastAsia="Arial" w:hAnsi="Arial" w:cs="Arial"/>
                <w:b/>
                <w:color w:val="000000"/>
              </w:rPr>
              <w:t>;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5554A52E" w14:textId="13C2C188" w:rsidR="00F911A8" w:rsidRPr="00541A24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                                   NAVA VIRGINIA         ( 16h in cl.1^+  6h in cl.2^)</w:t>
            </w:r>
          </w:p>
          <w:p w14:paraId="2B51B9E4" w14:textId="77777777" w:rsidR="00F911A8" w:rsidRPr="00541A24" w:rsidRDefault="00F911A8" w:rsidP="00F9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</w:p>
          <w:p w14:paraId="54BA907E" w14:textId="7BB3DDFC" w:rsidR="00F911A8" w:rsidRPr="00541A24" w:rsidRDefault="00F911A8" w:rsidP="00F911A8">
            <w:pPr>
              <w:rPr>
                <w:rFonts w:ascii="Arial" w:eastAsia="Arial" w:hAnsi="Arial" w:cs="Arial"/>
                <w:b/>
              </w:rPr>
            </w:pPr>
            <w:r w:rsidRPr="00541A24">
              <w:rPr>
                <w:rFonts w:ascii="Arial" w:eastAsia="Arial" w:hAnsi="Arial" w:cs="Arial"/>
                <w:b/>
              </w:rPr>
              <w:t>ORE DI POTENZIAMENTO PER ATTIVITÀ  ORGANIZZATIVE DI ISTITUTO = 3h Colombo Emanuela</w:t>
            </w:r>
          </w:p>
          <w:p w14:paraId="3AF950AC" w14:textId="77777777" w:rsidR="00F911A8" w:rsidRDefault="00F911A8" w:rsidP="00F911A8">
            <w:pPr>
              <w:rPr>
                <w:rFonts w:ascii="Arial" w:eastAsia="Arial" w:hAnsi="Arial" w:cs="Arial"/>
                <w:b/>
              </w:rPr>
            </w:pPr>
          </w:p>
          <w:p w14:paraId="5E7D549A" w14:textId="58C8D692" w:rsidR="00F911A8" w:rsidRPr="00541A24" w:rsidRDefault="00F911A8" w:rsidP="00F911A8">
            <w:pPr>
              <w:rPr>
                <w:rFonts w:ascii="Arial" w:eastAsia="Arial" w:hAnsi="Arial" w:cs="Arial"/>
                <w:b/>
              </w:rPr>
            </w:pPr>
            <w:r w:rsidRPr="00541A24">
              <w:rPr>
                <w:rFonts w:ascii="Arial" w:eastAsia="Arial" w:hAnsi="Arial" w:cs="Arial"/>
                <w:b/>
              </w:rPr>
              <w:t xml:space="preserve">ORE DI POTENZIAMENTO PER IL SOSTEGNO = </w:t>
            </w:r>
            <w:r w:rsidR="00F16AA6">
              <w:rPr>
                <w:rFonts w:ascii="Arial" w:eastAsia="Arial" w:hAnsi="Arial" w:cs="Arial"/>
                <w:b/>
              </w:rPr>
              <w:t>13</w:t>
            </w:r>
            <w:r>
              <w:rPr>
                <w:rFonts w:ascii="Arial" w:eastAsia="Arial" w:hAnsi="Arial" w:cs="Arial"/>
                <w:b/>
              </w:rPr>
              <w:t xml:space="preserve">h </w:t>
            </w:r>
            <w:r w:rsidR="00F16AA6">
              <w:rPr>
                <w:rFonts w:ascii="Arial" w:eastAsia="Arial" w:hAnsi="Arial" w:cs="Arial"/>
                <w:b/>
              </w:rPr>
              <w:t xml:space="preserve"> (1</w:t>
            </w:r>
            <w:r w:rsidR="009E3387">
              <w:rPr>
                <w:rFonts w:ascii="Arial" w:eastAsia="Arial" w:hAnsi="Arial" w:cs="Arial"/>
                <w:b/>
              </w:rPr>
              <w:t xml:space="preserve">h </w:t>
            </w:r>
            <w:r>
              <w:rPr>
                <w:rFonts w:ascii="Arial" w:eastAsia="Arial" w:hAnsi="Arial" w:cs="Arial"/>
                <w:b/>
              </w:rPr>
              <w:t>in cl. 1^</w:t>
            </w:r>
            <w:r w:rsidR="00F16AA6">
              <w:rPr>
                <w:rFonts w:ascii="Arial" w:eastAsia="Arial" w:hAnsi="Arial" w:cs="Arial"/>
                <w:b/>
              </w:rPr>
              <w:t>+ 6h in cl.</w:t>
            </w:r>
            <w:r>
              <w:rPr>
                <w:rFonts w:ascii="Arial" w:eastAsia="Arial" w:hAnsi="Arial" w:cs="Arial"/>
                <w:b/>
              </w:rPr>
              <w:t xml:space="preserve"> 2^</w:t>
            </w:r>
            <w:r w:rsidR="00F16AA6">
              <w:rPr>
                <w:rFonts w:ascii="Arial" w:eastAsia="Arial" w:hAnsi="Arial" w:cs="Arial"/>
                <w:b/>
              </w:rPr>
              <w:t>+ 3h in cl.3^ + 3h in cl.5^</w:t>
            </w:r>
            <w:r>
              <w:rPr>
                <w:rFonts w:ascii="Arial" w:eastAsia="Arial" w:hAnsi="Arial" w:cs="Arial"/>
                <w:b/>
              </w:rPr>
              <w:t>)</w:t>
            </w:r>
          </w:p>
          <w:p w14:paraId="322CA289" w14:textId="77777777" w:rsidR="00F911A8" w:rsidRPr="00541A24" w:rsidRDefault="00F911A8" w:rsidP="00F911A8">
            <w:pPr>
              <w:rPr>
                <w:rFonts w:ascii="Arial" w:eastAsia="Arial" w:hAnsi="Arial" w:cs="Arial"/>
                <w:b/>
              </w:rPr>
            </w:pPr>
          </w:p>
          <w:p w14:paraId="756425BA" w14:textId="30530F91" w:rsidR="00F911A8" w:rsidRDefault="00F911A8" w:rsidP="00F911A8">
            <w:pPr>
              <w:rPr>
                <w:rFonts w:ascii="Arial" w:eastAsia="Arial" w:hAnsi="Arial" w:cs="Arial"/>
                <w:color w:val="000000"/>
              </w:rPr>
            </w:pPr>
            <w:r w:rsidRPr="00541A24">
              <w:rPr>
                <w:rFonts w:ascii="Arial" w:eastAsia="Arial" w:hAnsi="Arial" w:cs="Arial"/>
                <w:b/>
              </w:rPr>
              <w:t>Potenziamento attività didattiche =</w:t>
            </w:r>
            <w:r w:rsidR="00E56E10">
              <w:rPr>
                <w:rFonts w:ascii="Arial" w:eastAsia="Arial" w:hAnsi="Arial" w:cs="Arial"/>
                <w:b/>
              </w:rPr>
              <w:t xml:space="preserve">  </w:t>
            </w:r>
            <w:r w:rsidR="00E56E10">
              <w:rPr>
                <w:rFonts w:ascii="Arial" w:eastAsia="Arial" w:hAnsi="Arial" w:cs="Arial"/>
                <w:b/>
                <w:color w:val="000000"/>
              </w:rPr>
              <w:t xml:space="preserve">    </w:t>
            </w:r>
            <w:r w:rsidR="00583C7A">
              <w:rPr>
                <w:rFonts w:ascii="Arial" w:eastAsia="Arial" w:hAnsi="Arial" w:cs="Arial"/>
                <w:b/>
                <w:color w:val="000000"/>
              </w:rPr>
              <w:t>2</w:t>
            </w:r>
            <w:r w:rsidR="00D2387B">
              <w:rPr>
                <w:rFonts w:ascii="Arial" w:eastAsia="Arial" w:hAnsi="Arial" w:cs="Arial"/>
                <w:b/>
                <w:color w:val="000000"/>
              </w:rPr>
              <w:t>h</w:t>
            </w:r>
            <w:r w:rsidR="00E56E10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</w:tr>
    </w:tbl>
    <w:p w14:paraId="3E9CBE6F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1E428A2F" w14:textId="54261D0E" w:rsidR="002D7B6C" w:rsidRDefault="002D7B6C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7F49B1D7" w14:textId="77777777" w:rsidR="00036171" w:rsidRDefault="00036171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tbl>
      <w:tblPr>
        <w:tblStyle w:val="a5"/>
        <w:tblpPr w:leftFromText="141" w:rightFromText="141" w:vertAnchor="text" w:horzAnchor="margin" w:tblpY="11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78"/>
        <w:gridCol w:w="1276"/>
        <w:gridCol w:w="283"/>
        <w:gridCol w:w="1389"/>
        <w:gridCol w:w="284"/>
        <w:gridCol w:w="1134"/>
        <w:gridCol w:w="283"/>
        <w:gridCol w:w="1701"/>
        <w:gridCol w:w="284"/>
        <w:gridCol w:w="1701"/>
      </w:tblGrid>
      <w:tr w:rsidR="00583C7A" w14:paraId="5F289391" w14:textId="77777777" w:rsidTr="00583C7A">
        <w:trPr>
          <w:trHeight w:val="41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12B41" w14:textId="77777777" w:rsidR="00583C7A" w:rsidRPr="003D0D52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bCs/>
                <w:color w:val="000000"/>
                <w:sz w:val="24"/>
                <w:szCs w:val="24"/>
              </w:rPr>
            </w:pPr>
            <w:r w:rsidRPr="003D0D52">
              <w:rPr>
                <w:rFonts w:ascii="Helvetica Neue" w:eastAsia="Helvetica Neue" w:hAnsi="Helvetica Neue" w:cs="Helvetica Neue"/>
                <w:bCs/>
                <w:color w:val="000000"/>
                <w:sz w:val="22"/>
                <w:szCs w:val="22"/>
              </w:rPr>
              <w:lastRenderedPageBreak/>
              <w:t>Discipline</w:t>
            </w:r>
          </w:p>
        </w:tc>
        <w:tc>
          <w:tcPr>
            <w:tcW w:w="8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522E5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24"/>
                <w:szCs w:val="24"/>
              </w:rPr>
            </w:pPr>
            <w:r>
              <w:rPr>
                <w:rFonts w:ascii="Arial Black" w:eastAsia="Arial Black" w:hAnsi="Arial Black" w:cs="Arial Black"/>
                <w:color w:val="0070C0"/>
                <w:sz w:val="24"/>
                <w:szCs w:val="24"/>
              </w:rPr>
              <w:t>PUSIANO A.S. 2021- 2022</w:t>
            </w:r>
          </w:p>
        </w:tc>
      </w:tr>
      <w:tr w:rsidR="00583C7A" w14:paraId="5DCA3A8C" w14:textId="77777777" w:rsidTr="00583C7A">
        <w:trPr>
          <w:trHeight w:val="256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1FC7D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026F1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1^</w:t>
            </w:r>
          </w:p>
        </w:tc>
        <w:tc>
          <w:tcPr>
            <w:tcW w:w="1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2DC17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2^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57F8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3^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7101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4^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CF7C7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</w:rPr>
              <w:t>cl. 5^</w:t>
            </w:r>
          </w:p>
        </w:tc>
      </w:tr>
      <w:tr w:rsidR="00583C7A" w14:paraId="2265B931" w14:textId="77777777" w:rsidTr="00583C7A">
        <w:trPr>
          <w:trHeight w:val="48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501FA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36999AA1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LINGUA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3DCDDEEA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ED7D31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D9B57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FINATI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0000"/>
            <w:vAlign w:val="center"/>
          </w:tcPr>
          <w:p w14:paraId="3F6D1466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464F2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VANOSSI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CC"/>
            <w:vAlign w:val="center"/>
          </w:tcPr>
          <w:p w14:paraId="61917439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4A685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 CARMEN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66"/>
            <w:vAlign w:val="center"/>
          </w:tcPr>
          <w:p w14:paraId="2D1500CD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FFFF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C9310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MAZZUCCONI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8329771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8A098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DORE </w:t>
            </w:r>
          </w:p>
        </w:tc>
      </w:tr>
      <w:tr w:rsidR="00583C7A" w14:paraId="4A147D79" w14:textId="77777777" w:rsidTr="00583C7A">
        <w:trPr>
          <w:trHeight w:val="48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E5BB4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MATEMATICA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33FF"/>
            <w:vAlign w:val="center"/>
          </w:tcPr>
          <w:p w14:paraId="1190C622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DD399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PANZERI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F7B9F32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742DD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LICINI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79ED024E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E6B5E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FINATI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0E9A088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061C4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LICINI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4873664F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8B0D4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ACQUISTAPACE </w:t>
            </w:r>
          </w:p>
        </w:tc>
      </w:tr>
      <w:tr w:rsidR="00583C7A" w14:paraId="1BCADE31" w14:textId="77777777" w:rsidTr="00583C7A">
        <w:trPr>
          <w:trHeight w:val="4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E573D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STORIA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33FF"/>
            <w:vAlign w:val="center"/>
          </w:tcPr>
          <w:p w14:paraId="1A056F31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76ED6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PANZERI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2FB3DEE3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A6775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VANOSSI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CC"/>
            <w:vAlign w:val="center"/>
          </w:tcPr>
          <w:p w14:paraId="4CDFC7CC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0C436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529"/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874230E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1CF51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LICINI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1B2B1A63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01823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ACQUISTAPACE </w:t>
            </w:r>
          </w:p>
        </w:tc>
      </w:tr>
      <w:tr w:rsidR="00583C7A" w14:paraId="0FE3BD75" w14:textId="77777777" w:rsidTr="00583C7A">
        <w:trPr>
          <w:trHeight w:val="49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AD1B8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2A0C6A78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GEOGRAFIA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33FF"/>
            <w:vAlign w:val="center"/>
          </w:tcPr>
          <w:p w14:paraId="395D4347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AD1C9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PANZERI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07EE170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B623A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LICINI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CC"/>
            <w:vAlign w:val="center"/>
          </w:tcPr>
          <w:p w14:paraId="1A140B10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91CF0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66"/>
            <w:vAlign w:val="center"/>
          </w:tcPr>
          <w:p w14:paraId="28D7D88A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AE631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MAZZUCCONI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07DF19F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B1223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ACQUISTAPACE </w:t>
            </w:r>
          </w:p>
        </w:tc>
      </w:tr>
      <w:tr w:rsidR="00583C7A" w14:paraId="2D78A7F9" w14:textId="77777777" w:rsidTr="00583C7A">
        <w:trPr>
          <w:trHeight w:val="43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7F05F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12FD2F33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SCIENZE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33FF"/>
            <w:vAlign w:val="center"/>
          </w:tcPr>
          <w:p w14:paraId="16088455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96B52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PANZERI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D271CB4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4FF27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LICINI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CC"/>
            <w:vAlign w:val="center"/>
          </w:tcPr>
          <w:p w14:paraId="393D6C3C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E1763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66"/>
            <w:vAlign w:val="center"/>
          </w:tcPr>
          <w:p w14:paraId="0E83DF6C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FD62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MAZZUCCONI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3EB9FEC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2FC5F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ACQUISTAPACE </w:t>
            </w:r>
          </w:p>
        </w:tc>
      </w:tr>
      <w:tr w:rsidR="00583C7A" w14:paraId="5D7CA1DB" w14:textId="77777777" w:rsidTr="00583C7A">
        <w:trPr>
          <w:trHeight w:val="4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0BEAC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4B2F7D56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INFORMATICA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33FF"/>
            <w:vAlign w:val="center"/>
          </w:tcPr>
          <w:p w14:paraId="77E83690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228DA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PANZERI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7665F474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00E5C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VANOSSI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CC"/>
            <w:vAlign w:val="center"/>
          </w:tcPr>
          <w:p w14:paraId="4013C1F4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48202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66"/>
            <w:vAlign w:val="center"/>
          </w:tcPr>
          <w:p w14:paraId="34FC74CC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9896E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MAZZUCCONI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2BA1A33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BFD2D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ACQUISTAPACE </w:t>
            </w:r>
          </w:p>
        </w:tc>
      </w:tr>
      <w:tr w:rsidR="00583C7A" w14:paraId="1043C022" w14:textId="77777777" w:rsidTr="00583C7A">
        <w:trPr>
          <w:trHeight w:val="4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A27BA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4AB2C3E4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INGLESE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4711D9F2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2E3C5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FINATI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2548C1A7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9E946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VANOSSI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0FB718D2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FE376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FINATI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66"/>
            <w:vAlign w:val="center"/>
          </w:tcPr>
          <w:p w14:paraId="74062864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86E5A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MAZZUCCONI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66"/>
            <w:vAlign w:val="center"/>
          </w:tcPr>
          <w:p w14:paraId="14BE4D70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73E3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MAZZUCCONI </w:t>
            </w:r>
          </w:p>
        </w:tc>
      </w:tr>
      <w:tr w:rsidR="00583C7A" w14:paraId="5D284F4E" w14:textId="77777777" w:rsidTr="00583C7A">
        <w:trPr>
          <w:trHeight w:val="46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E84B6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IMMAGINE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33FF"/>
            <w:vAlign w:val="center"/>
          </w:tcPr>
          <w:p w14:paraId="1DA601FA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68EB8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PANZERI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04BDD37B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6D6BA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VANOSSI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CC"/>
            <w:vAlign w:val="center"/>
          </w:tcPr>
          <w:p w14:paraId="61484428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BA147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66"/>
            <w:vAlign w:val="center"/>
          </w:tcPr>
          <w:p w14:paraId="3816F191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E1A2C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MAZZUCCONI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07EE34C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2C83A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ACQUISTAPACE </w:t>
            </w:r>
          </w:p>
        </w:tc>
      </w:tr>
      <w:tr w:rsidR="00583C7A" w14:paraId="049EDE4F" w14:textId="77777777" w:rsidTr="00583C7A">
        <w:trPr>
          <w:trHeight w:val="51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75573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MUSICA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73160F1D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ED2EF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FINATI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AFED6FE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AA2A4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FF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LICINI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CC"/>
            <w:vAlign w:val="center"/>
          </w:tcPr>
          <w:p w14:paraId="4A8E5BA6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EC2B3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8602D3D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43954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LICINI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9081FE2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C0F2B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DORE</w:t>
            </w: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  <w:highlight w:val="white"/>
              </w:rPr>
              <w:t xml:space="preserve"> </w:t>
            </w:r>
          </w:p>
        </w:tc>
      </w:tr>
      <w:tr w:rsidR="00583C7A" w14:paraId="668BEDE3" w14:textId="77777777" w:rsidTr="00583C7A">
        <w:trPr>
          <w:trHeight w:val="48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32F93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ED. FISICA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2405010E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4A14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FINATI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5F54D2DB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A037C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VANOSSI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CC"/>
            <w:vAlign w:val="center"/>
          </w:tcPr>
          <w:p w14:paraId="6AD48369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7030A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 w:rsidRPr="000B1805"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24B67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b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9D39CCA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2BA4B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LICINI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321789B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CB657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ACQUISTAPACE </w:t>
            </w:r>
          </w:p>
        </w:tc>
      </w:tr>
      <w:tr w:rsidR="00583C7A" w14:paraId="1FAC27A8" w14:textId="77777777" w:rsidTr="00583C7A">
        <w:trPr>
          <w:trHeight w:val="52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205D8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RELIGIONE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1716E3EC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8DE7" w14:textId="77777777" w:rsidR="00583C7A" w:rsidRPr="003D0D52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3D0D52">
              <w:rPr>
                <w:rFonts w:ascii="Arial Black" w:eastAsia="Arial Black" w:hAnsi="Arial Black" w:cs="Arial Black"/>
                <w:sz w:val="16"/>
                <w:szCs w:val="16"/>
              </w:rPr>
              <w:t>RENSO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027AC777" w14:textId="77777777" w:rsidR="00583C7A" w:rsidRPr="003D0D52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3D0D52">
              <w:rPr>
                <w:rFonts w:ascii="Arial Black" w:eastAsia="Arial Black" w:hAnsi="Arial Black" w:cs="Arial Black"/>
                <w:sz w:val="16"/>
                <w:szCs w:val="16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2CCF7" w14:textId="77777777" w:rsidR="00583C7A" w:rsidRPr="003D0D52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3D0D52">
              <w:rPr>
                <w:rFonts w:ascii="Arial Black" w:eastAsia="Arial Black" w:hAnsi="Arial Black" w:cs="Arial Black"/>
                <w:sz w:val="16"/>
                <w:szCs w:val="16"/>
              </w:rPr>
              <w:t>RENSO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0CBDE412" w14:textId="77777777" w:rsidR="00583C7A" w:rsidRPr="003D0D52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3D0D52">
              <w:rPr>
                <w:rFonts w:ascii="Arial Black" w:eastAsia="Arial Black" w:hAnsi="Arial Black" w:cs="Arial Black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343D4" w14:textId="77777777" w:rsidR="00583C7A" w:rsidRPr="003D0D52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3D0D52">
              <w:rPr>
                <w:rFonts w:ascii="Arial Black" w:eastAsia="Arial Black" w:hAnsi="Arial Black" w:cs="Arial Black"/>
                <w:sz w:val="16"/>
                <w:szCs w:val="16"/>
              </w:rPr>
              <w:t>RENSO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08AE0C30" w14:textId="77777777" w:rsidR="00583C7A" w:rsidRPr="003D0D52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3D0D52">
              <w:rPr>
                <w:rFonts w:ascii="Arial Black" w:eastAsia="Arial Black" w:hAnsi="Arial Black" w:cs="Arial Black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63DC5" w14:textId="77777777" w:rsidR="00583C7A" w:rsidRPr="003D0D52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3D0D52">
              <w:rPr>
                <w:rFonts w:ascii="Arial Black" w:eastAsia="Arial Black" w:hAnsi="Arial Black" w:cs="Arial Black"/>
                <w:sz w:val="16"/>
                <w:szCs w:val="16"/>
              </w:rPr>
              <w:t>RENSO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284C681D" w14:textId="77777777" w:rsidR="00583C7A" w:rsidRPr="003D0D52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3D0D52">
              <w:rPr>
                <w:rFonts w:ascii="Arial Black" w:eastAsia="Arial Black" w:hAnsi="Arial Black" w:cs="Arial Black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2E732" w14:textId="77777777" w:rsidR="00583C7A" w:rsidRPr="003D0D52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sz w:val="16"/>
                <w:szCs w:val="16"/>
              </w:rPr>
            </w:pPr>
            <w:r w:rsidRPr="003D0D52">
              <w:rPr>
                <w:rFonts w:ascii="Arial Black" w:eastAsia="Arial Black" w:hAnsi="Arial Black" w:cs="Arial Black"/>
                <w:sz w:val="16"/>
                <w:szCs w:val="16"/>
              </w:rPr>
              <w:t>RENSO</w:t>
            </w:r>
          </w:p>
        </w:tc>
      </w:tr>
      <w:tr w:rsidR="00583C7A" w14:paraId="1DC494E5" w14:textId="77777777" w:rsidTr="00583C7A">
        <w:trPr>
          <w:trHeight w:val="264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7A1E3E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29E6EB92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14:paraId="1AE7F89D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LABORATORIO</w:t>
            </w:r>
          </w:p>
        </w:tc>
        <w:tc>
          <w:tcPr>
            <w:tcW w:w="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933FF"/>
            <w:vAlign w:val="center"/>
          </w:tcPr>
          <w:p w14:paraId="503957D5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B5414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PANZERI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59056AF7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56E8E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VANOSSI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99CC"/>
            <w:vAlign w:val="center"/>
          </w:tcPr>
          <w:p w14:paraId="5FCF1BD8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C1AA4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FRIGERIO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66"/>
            <w:vAlign w:val="center"/>
          </w:tcPr>
          <w:p w14:paraId="7946D200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354B2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MAZZUCCONI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E04EC89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FC43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 xml:space="preserve">ACQUISTAPACE </w:t>
            </w:r>
          </w:p>
        </w:tc>
      </w:tr>
      <w:tr w:rsidR="00583C7A" w14:paraId="5AAD233F" w14:textId="77777777" w:rsidTr="00583C7A">
        <w:trPr>
          <w:trHeight w:val="49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90E717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933FF"/>
            <w:vAlign w:val="center"/>
          </w:tcPr>
          <w:p w14:paraId="66FE2549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949BF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16BEF144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A7F1E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99CC"/>
            <w:vAlign w:val="center"/>
          </w:tcPr>
          <w:p w14:paraId="7D2B6B53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14FA9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66"/>
            <w:vAlign w:val="center"/>
          </w:tcPr>
          <w:p w14:paraId="6419A749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391C2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6B8B15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62AB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  <w:r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  <w:t>DORE</w:t>
            </w:r>
          </w:p>
        </w:tc>
      </w:tr>
      <w:tr w:rsidR="00583C7A" w14:paraId="6FB8B8C4" w14:textId="77777777" w:rsidTr="00583C7A">
        <w:trPr>
          <w:trHeight w:val="268"/>
        </w:trPr>
        <w:tc>
          <w:tcPr>
            <w:tcW w:w="10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F2DFBA8" w14:textId="77777777" w:rsidR="00583C7A" w:rsidRPr="006D47FC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</w:pPr>
            <w:r w:rsidRPr="006D47FC">
              <w:rPr>
                <w:rFonts w:ascii="Arial Black" w:eastAsia="Arial Black" w:hAnsi="Arial Black" w:cs="Arial Black"/>
                <w:color w:val="548DD4"/>
                <w:sz w:val="24"/>
                <w:szCs w:val="24"/>
              </w:rPr>
              <w:t>Tempo scuola                         30 ORE</w:t>
            </w:r>
          </w:p>
          <w:p w14:paraId="621C38B7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Black" w:eastAsia="Arial Black" w:hAnsi="Arial Black" w:cs="Arial Black"/>
                <w:color w:val="000000"/>
                <w:sz w:val="16"/>
                <w:szCs w:val="16"/>
              </w:rPr>
            </w:pPr>
          </w:p>
        </w:tc>
      </w:tr>
    </w:tbl>
    <w:p w14:paraId="5535818B" w14:textId="77777777" w:rsidR="00F911A8" w:rsidRDefault="00F911A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tbl>
      <w:tblPr>
        <w:tblStyle w:val="a6"/>
        <w:tblpPr w:leftFromText="141" w:rightFromText="141" w:vertAnchor="text" w:horzAnchor="margin" w:tblpY="22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09"/>
        <w:gridCol w:w="3562"/>
        <w:gridCol w:w="3260"/>
      </w:tblGrid>
      <w:tr w:rsidR="00583C7A" w14:paraId="64D6DE34" w14:textId="77777777" w:rsidTr="00583C7A">
        <w:trPr>
          <w:trHeight w:val="182"/>
        </w:trPr>
        <w:tc>
          <w:tcPr>
            <w:tcW w:w="3209" w:type="dxa"/>
            <w:shd w:val="clear" w:color="auto" w:fill="BFBFBF"/>
          </w:tcPr>
          <w:p w14:paraId="6B24D1A3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docente</w:t>
            </w:r>
          </w:p>
        </w:tc>
        <w:tc>
          <w:tcPr>
            <w:tcW w:w="3562" w:type="dxa"/>
            <w:shd w:val="clear" w:color="auto" w:fill="BFBFBF"/>
          </w:tcPr>
          <w:p w14:paraId="7E8B576B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Ore sulle classi </w:t>
            </w:r>
          </w:p>
        </w:tc>
        <w:tc>
          <w:tcPr>
            <w:tcW w:w="3260" w:type="dxa"/>
            <w:shd w:val="clear" w:color="auto" w:fill="BFBFBF"/>
          </w:tcPr>
          <w:p w14:paraId="42A591CB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Mensa    /   potenziamento</w:t>
            </w:r>
          </w:p>
        </w:tc>
      </w:tr>
      <w:tr w:rsidR="00583C7A" w14:paraId="1245E0CC" w14:textId="77777777" w:rsidTr="00583C7A">
        <w:trPr>
          <w:trHeight w:val="206"/>
        </w:trPr>
        <w:tc>
          <w:tcPr>
            <w:tcW w:w="3209" w:type="dxa"/>
            <w:tcBorders>
              <w:bottom w:val="single" w:sz="4" w:space="0" w:color="000000"/>
            </w:tcBorders>
          </w:tcPr>
          <w:p w14:paraId="22175958" w14:textId="77777777" w:rsidR="00583C7A" w:rsidRPr="000B1805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bookmarkStart w:id="6" w:name="_Hlk84014004"/>
            <w:r>
              <w:rPr>
                <w:rFonts w:ascii="Arial" w:eastAsia="Arial" w:hAnsi="Arial" w:cs="Arial"/>
                <w:b/>
                <w:color w:val="000000"/>
              </w:rPr>
              <w:t>1,</w:t>
            </w:r>
            <w:r w:rsidRPr="000B1805">
              <w:rPr>
                <w:rFonts w:ascii="Arial" w:eastAsia="Arial" w:hAnsi="Arial" w:cs="Arial"/>
                <w:b/>
                <w:color w:val="000000"/>
              </w:rPr>
              <w:t>FRIGERIO CARMEN</w:t>
            </w:r>
          </w:p>
        </w:tc>
        <w:tc>
          <w:tcPr>
            <w:tcW w:w="3562" w:type="dxa"/>
            <w:tcBorders>
              <w:bottom w:val="single" w:sz="4" w:space="0" w:color="000000"/>
            </w:tcBorders>
          </w:tcPr>
          <w:p w14:paraId="74CB4062" w14:textId="77777777" w:rsidR="00583C7A" w:rsidRPr="000B1805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20 ore </w:t>
            </w:r>
            <w:r w:rsidRPr="000B1805">
              <w:rPr>
                <w:rFonts w:ascii="Arial" w:eastAsia="Arial" w:hAnsi="Arial" w:cs="Arial"/>
                <w:b/>
                <w:color w:val="000000"/>
              </w:rPr>
              <w:t xml:space="preserve">cl.2^                    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   </w:t>
            </w:r>
            <w:r w:rsidRPr="000B1805">
              <w:rPr>
                <w:rFonts w:ascii="Arial" w:eastAsia="Arial" w:hAnsi="Arial" w:cs="Arial"/>
                <w:b/>
                <w:color w:val="000000"/>
              </w:rPr>
              <w:t xml:space="preserve"> = 20 ore            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3471F161" w14:textId="77777777" w:rsidR="00583C7A" w:rsidRPr="00D90DC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1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a ½        + ½                                         </w:t>
            </w:r>
          </w:p>
        </w:tc>
      </w:tr>
      <w:tr w:rsidR="00583C7A" w14:paraId="5359BBC0" w14:textId="77777777" w:rsidTr="00583C7A">
        <w:trPr>
          <w:trHeight w:val="285"/>
        </w:trPr>
        <w:tc>
          <w:tcPr>
            <w:tcW w:w="3209" w:type="dxa"/>
            <w:tcBorders>
              <w:top w:val="single" w:sz="4" w:space="0" w:color="000000"/>
            </w:tcBorders>
          </w:tcPr>
          <w:p w14:paraId="1DCD9B53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2. FINATI VIOLA</w:t>
            </w:r>
          </w:p>
        </w:tc>
        <w:tc>
          <w:tcPr>
            <w:tcW w:w="3562" w:type="dxa"/>
            <w:tcBorders>
              <w:top w:val="single" w:sz="4" w:space="0" w:color="000000"/>
            </w:tcBorders>
          </w:tcPr>
          <w:p w14:paraId="73CC6EE1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8 ore cl 3^ + 11 ore 1^        = 19 ore          </w:t>
            </w:r>
          </w:p>
        </w:tc>
        <w:tc>
          <w:tcPr>
            <w:tcW w:w="3260" w:type="dxa"/>
            <w:tcBorders>
              <w:top w:val="single" w:sz="4" w:space="0" w:color="000000"/>
            </w:tcBorders>
          </w:tcPr>
          <w:p w14:paraId="04C6A2A1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3 ore</w:t>
            </w:r>
          </w:p>
        </w:tc>
      </w:tr>
      <w:tr w:rsidR="00583C7A" w14:paraId="6784823E" w14:textId="77777777" w:rsidTr="00583C7A">
        <w:trPr>
          <w:trHeight w:val="225"/>
        </w:trPr>
        <w:tc>
          <w:tcPr>
            <w:tcW w:w="3209" w:type="dxa"/>
            <w:tcBorders>
              <w:bottom w:val="single" w:sz="4" w:space="0" w:color="000000"/>
            </w:tcBorders>
          </w:tcPr>
          <w:p w14:paraId="3484969B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3. MAZZUCCONI GIOVANNA</w:t>
            </w:r>
          </w:p>
        </w:tc>
        <w:tc>
          <w:tcPr>
            <w:tcW w:w="3562" w:type="dxa"/>
            <w:tcBorders>
              <w:bottom w:val="single" w:sz="4" w:space="0" w:color="000000"/>
            </w:tcBorders>
          </w:tcPr>
          <w:p w14:paraId="5D929AB0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18 ore cl. 4^ + 3 ore cl 5^   = 21 ore        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5C453EBB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1 ora</w:t>
            </w:r>
          </w:p>
        </w:tc>
      </w:tr>
      <w:tr w:rsidR="00583C7A" w14:paraId="6ADDBF90" w14:textId="77777777" w:rsidTr="00583C7A">
        <w:trPr>
          <w:trHeight w:val="270"/>
        </w:trPr>
        <w:tc>
          <w:tcPr>
            <w:tcW w:w="3209" w:type="dxa"/>
            <w:tcBorders>
              <w:top w:val="single" w:sz="4" w:space="0" w:color="000000"/>
            </w:tcBorders>
          </w:tcPr>
          <w:p w14:paraId="61857D75" w14:textId="77777777" w:rsidR="00583C7A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4. LICINI ENRICO</w:t>
            </w:r>
          </w:p>
        </w:tc>
        <w:tc>
          <w:tcPr>
            <w:tcW w:w="3562" w:type="dxa"/>
            <w:tcBorders>
              <w:top w:val="single" w:sz="4" w:space="0" w:color="000000"/>
            </w:tcBorders>
          </w:tcPr>
          <w:p w14:paraId="592AD1C9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9 ore cl 2^+ 10 ore cl.4^    = 19 ore          </w:t>
            </w:r>
          </w:p>
        </w:tc>
        <w:tc>
          <w:tcPr>
            <w:tcW w:w="3260" w:type="dxa"/>
            <w:tcBorders>
              <w:top w:val="single" w:sz="4" w:space="0" w:color="000000"/>
            </w:tcBorders>
          </w:tcPr>
          <w:p w14:paraId="5ABEF584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3 ore</w:t>
            </w:r>
          </w:p>
        </w:tc>
      </w:tr>
      <w:tr w:rsidR="00583C7A" w14:paraId="2075C4E8" w14:textId="77777777" w:rsidTr="00583C7A">
        <w:trPr>
          <w:trHeight w:val="240"/>
        </w:trPr>
        <w:tc>
          <w:tcPr>
            <w:tcW w:w="3209" w:type="dxa"/>
            <w:tcBorders>
              <w:bottom w:val="single" w:sz="4" w:space="0" w:color="000000"/>
            </w:tcBorders>
          </w:tcPr>
          <w:p w14:paraId="580AE5C1" w14:textId="77777777" w:rsidR="00583C7A" w:rsidRPr="00882A39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5. </w:t>
            </w:r>
            <w:r w:rsidRPr="00882A39">
              <w:rPr>
                <w:rFonts w:ascii="Arial" w:eastAsia="Arial" w:hAnsi="Arial" w:cs="Arial"/>
                <w:b/>
              </w:rPr>
              <w:t>ACQUISTAPACE</w:t>
            </w:r>
            <w:r>
              <w:rPr>
                <w:rFonts w:ascii="Arial" w:eastAsia="Arial" w:hAnsi="Arial" w:cs="Arial"/>
                <w:b/>
              </w:rPr>
              <w:t xml:space="preserve"> CLAUDIA</w:t>
            </w:r>
          </w:p>
        </w:tc>
        <w:tc>
          <w:tcPr>
            <w:tcW w:w="3562" w:type="dxa"/>
            <w:tcBorders>
              <w:bottom w:val="single" w:sz="4" w:space="0" w:color="000000"/>
            </w:tcBorders>
          </w:tcPr>
          <w:p w14:paraId="351D136D" w14:textId="77777777" w:rsidR="00583C7A" w:rsidRPr="00882A39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882A39">
              <w:rPr>
                <w:rFonts w:ascii="Arial" w:eastAsia="Arial" w:hAnsi="Arial" w:cs="Arial"/>
                <w:b/>
              </w:rPr>
              <w:t>18 ore cl</w:t>
            </w:r>
            <w:r>
              <w:rPr>
                <w:rFonts w:ascii="Arial" w:eastAsia="Arial" w:hAnsi="Arial" w:cs="Arial"/>
                <w:b/>
              </w:rPr>
              <w:t xml:space="preserve"> 5</w:t>
            </w:r>
            <w:r w:rsidRPr="00882A39">
              <w:rPr>
                <w:rFonts w:ascii="Arial" w:eastAsia="Arial" w:hAnsi="Arial" w:cs="Arial"/>
                <w:b/>
              </w:rPr>
              <w:t xml:space="preserve">^                          = 18 ore      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377F0F2B" w14:textId="77777777" w:rsidR="00583C7A" w:rsidRPr="00882A39" w:rsidRDefault="00583C7A" w:rsidP="0058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882A39">
              <w:rPr>
                <w:rFonts w:ascii="Arial" w:eastAsia="Arial" w:hAnsi="Arial" w:cs="Arial"/>
                <w:b/>
              </w:rPr>
              <w:t xml:space="preserve"> 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1 </w:t>
            </w:r>
            <w:r w:rsidRPr="0049390C">
              <w:rPr>
                <w:rFonts w:ascii="Arial" w:eastAsia="Arial" w:hAnsi="Arial" w:cs="Arial"/>
                <w:b/>
                <w:color w:val="000000"/>
              </w:rPr>
              <w:t>or</w:t>
            </w:r>
            <w:r>
              <w:rPr>
                <w:rFonts w:ascii="Arial" w:eastAsia="Arial" w:hAnsi="Arial" w:cs="Arial"/>
                <w:b/>
                <w:color w:val="000000"/>
              </w:rPr>
              <w:t>a                                   3 ore</w:t>
            </w:r>
          </w:p>
        </w:tc>
      </w:tr>
      <w:tr w:rsidR="00583C7A" w14:paraId="53DEA0C4" w14:textId="77777777" w:rsidTr="00583C7A">
        <w:trPr>
          <w:trHeight w:val="251"/>
        </w:trPr>
        <w:tc>
          <w:tcPr>
            <w:tcW w:w="3209" w:type="dxa"/>
            <w:tcBorders>
              <w:top w:val="single" w:sz="4" w:space="0" w:color="000000"/>
            </w:tcBorders>
          </w:tcPr>
          <w:p w14:paraId="610FBB6A" w14:textId="77777777" w:rsidR="00583C7A" w:rsidRPr="00882A39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</w:rPr>
              <w:t>6</w:t>
            </w:r>
            <w:r w:rsidRPr="00882A39">
              <w:rPr>
                <w:rFonts w:ascii="Arial" w:eastAsia="Arial" w:hAnsi="Arial" w:cs="Arial"/>
                <w:b/>
              </w:rPr>
              <w:t xml:space="preserve">.  DORE </w:t>
            </w:r>
            <w:r>
              <w:rPr>
                <w:rFonts w:ascii="Arial" w:eastAsia="Arial" w:hAnsi="Arial" w:cs="Arial"/>
                <w:b/>
              </w:rPr>
              <w:t xml:space="preserve">MARIA TERESA </w:t>
            </w:r>
            <w:r w:rsidRPr="00882A39">
              <w:rPr>
                <w:rFonts w:ascii="Arial" w:eastAsia="Arial" w:hAnsi="Arial" w:cs="Arial"/>
                <w:b/>
              </w:rPr>
              <w:t>(12h)</w:t>
            </w:r>
          </w:p>
        </w:tc>
        <w:tc>
          <w:tcPr>
            <w:tcW w:w="3562" w:type="dxa"/>
            <w:tcBorders>
              <w:top w:val="single" w:sz="4" w:space="0" w:color="000000"/>
            </w:tcBorders>
          </w:tcPr>
          <w:p w14:paraId="3395C81F" w14:textId="77777777" w:rsidR="00583C7A" w:rsidRPr="00882A39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882A39">
              <w:rPr>
                <w:rFonts w:ascii="Arial" w:eastAsia="Arial" w:hAnsi="Arial" w:cs="Arial"/>
                <w:b/>
              </w:rPr>
              <w:t xml:space="preserve">  7 ore cl </w:t>
            </w:r>
            <w:r>
              <w:rPr>
                <w:rFonts w:ascii="Arial" w:eastAsia="Arial" w:hAnsi="Arial" w:cs="Arial"/>
                <w:b/>
              </w:rPr>
              <w:t>5</w:t>
            </w:r>
            <w:r w:rsidRPr="00882A39">
              <w:rPr>
                <w:rFonts w:ascii="Arial" w:eastAsia="Arial" w:hAnsi="Arial" w:cs="Arial"/>
                <w:b/>
              </w:rPr>
              <w:t xml:space="preserve">^                           = 7 ore        </w:t>
            </w:r>
          </w:p>
        </w:tc>
        <w:tc>
          <w:tcPr>
            <w:tcW w:w="3260" w:type="dxa"/>
            <w:tcBorders>
              <w:top w:val="single" w:sz="4" w:space="0" w:color="000000"/>
            </w:tcBorders>
          </w:tcPr>
          <w:p w14:paraId="142B1559" w14:textId="77777777" w:rsidR="00583C7A" w:rsidRPr="00882A39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882A39">
              <w:rPr>
                <w:rFonts w:ascii="Arial" w:eastAsia="Arial" w:hAnsi="Arial" w:cs="Arial"/>
                <w:b/>
              </w:rPr>
              <w:t xml:space="preserve">  </w:t>
            </w:r>
            <w:r>
              <w:rPr>
                <w:rFonts w:ascii="Arial" w:eastAsia="Arial" w:hAnsi="Arial" w:cs="Arial"/>
                <w:b/>
              </w:rPr>
              <w:t>3</w:t>
            </w:r>
            <w:r w:rsidRPr="00882A39">
              <w:rPr>
                <w:rFonts w:ascii="Arial" w:eastAsia="Arial" w:hAnsi="Arial" w:cs="Arial"/>
                <w:b/>
              </w:rPr>
              <w:t xml:space="preserve"> ore  </w:t>
            </w:r>
            <w:r>
              <w:rPr>
                <w:rFonts w:ascii="Arial" w:eastAsia="Arial" w:hAnsi="Arial" w:cs="Arial"/>
                <w:b/>
              </w:rPr>
              <w:t xml:space="preserve">      + 2 ore</w:t>
            </w:r>
          </w:p>
        </w:tc>
      </w:tr>
      <w:tr w:rsidR="00583C7A" w14:paraId="61064F3F" w14:textId="77777777" w:rsidTr="00583C7A">
        <w:trPr>
          <w:trHeight w:val="161"/>
        </w:trPr>
        <w:tc>
          <w:tcPr>
            <w:tcW w:w="3209" w:type="dxa"/>
            <w:tcBorders>
              <w:bottom w:val="single" w:sz="4" w:space="0" w:color="000000"/>
            </w:tcBorders>
          </w:tcPr>
          <w:p w14:paraId="1ECA6A34" w14:textId="77777777" w:rsidR="00583C7A" w:rsidRPr="00882A39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</w:rPr>
              <w:t>7</w:t>
            </w:r>
            <w:r w:rsidRPr="00882A39">
              <w:rPr>
                <w:rFonts w:ascii="Arial" w:eastAsia="Arial" w:hAnsi="Arial" w:cs="Arial"/>
                <w:b/>
              </w:rPr>
              <w:t>.  PANZERI</w:t>
            </w:r>
            <w:r>
              <w:rPr>
                <w:rFonts w:ascii="Arial" w:eastAsia="Arial" w:hAnsi="Arial" w:cs="Arial"/>
                <w:b/>
              </w:rPr>
              <w:t xml:space="preserve"> GIULIANA</w:t>
            </w:r>
          </w:p>
        </w:tc>
        <w:tc>
          <w:tcPr>
            <w:tcW w:w="3562" w:type="dxa"/>
            <w:tcBorders>
              <w:bottom w:val="single" w:sz="4" w:space="0" w:color="000000"/>
            </w:tcBorders>
          </w:tcPr>
          <w:p w14:paraId="56590F0D" w14:textId="77777777" w:rsidR="00583C7A" w:rsidRPr="00882A39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882A39">
              <w:rPr>
                <w:rFonts w:ascii="Arial" w:eastAsia="Arial" w:hAnsi="Arial" w:cs="Arial"/>
                <w:b/>
              </w:rPr>
              <w:t xml:space="preserve">17 ore cl </w:t>
            </w:r>
            <w:r>
              <w:rPr>
                <w:rFonts w:ascii="Arial" w:eastAsia="Arial" w:hAnsi="Arial" w:cs="Arial"/>
                <w:b/>
              </w:rPr>
              <w:t>1</w:t>
            </w:r>
            <w:r w:rsidRPr="00882A39">
              <w:rPr>
                <w:rFonts w:ascii="Arial" w:eastAsia="Arial" w:hAnsi="Arial" w:cs="Arial"/>
                <w:b/>
              </w:rPr>
              <w:t xml:space="preserve">^                          = 17 ore                        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31A34E79" w14:textId="77777777" w:rsidR="00583C7A" w:rsidRPr="00882A39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365"/>
              </w:tabs>
              <w:rPr>
                <w:sz w:val="24"/>
                <w:szCs w:val="24"/>
              </w:rPr>
            </w:pPr>
            <w:r w:rsidRPr="00882A39">
              <w:rPr>
                <w:rFonts w:ascii="Arial" w:eastAsia="Arial" w:hAnsi="Arial" w:cs="Arial"/>
                <w:b/>
              </w:rPr>
              <w:t xml:space="preserve">  </w:t>
            </w:r>
            <w:r>
              <w:rPr>
                <w:rFonts w:ascii="Arial" w:eastAsia="Arial" w:hAnsi="Arial" w:cs="Arial"/>
                <w:b/>
              </w:rPr>
              <w:t>3</w:t>
            </w:r>
            <w:r w:rsidRPr="00882A39">
              <w:rPr>
                <w:rFonts w:ascii="Arial" w:eastAsia="Arial" w:hAnsi="Arial" w:cs="Arial"/>
                <w:b/>
              </w:rPr>
              <w:t xml:space="preserve"> ore</w:t>
            </w:r>
            <w:r>
              <w:rPr>
                <w:rFonts w:ascii="Arial" w:eastAsia="Arial" w:hAnsi="Arial" w:cs="Arial"/>
                <w:b/>
              </w:rPr>
              <w:t xml:space="preserve">        + 2 ore</w:t>
            </w:r>
          </w:p>
        </w:tc>
      </w:tr>
      <w:tr w:rsidR="00583C7A" w14:paraId="3F898FB3" w14:textId="77777777" w:rsidTr="00583C7A">
        <w:trPr>
          <w:trHeight w:val="221"/>
        </w:trPr>
        <w:tc>
          <w:tcPr>
            <w:tcW w:w="3209" w:type="dxa"/>
            <w:tcBorders>
              <w:top w:val="single" w:sz="4" w:space="0" w:color="000000"/>
            </w:tcBorders>
          </w:tcPr>
          <w:p w14:paraId="4A1B152E" w14:textId="77777777" w:rsidR="00583C7A" w:rsidRPr="00882A39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8</w:t>
            </w:r>
            <w:r w:rsidRPr="00882A39">
              <w:rPr>
                <w:rFonts w:ascii="Arial" w:eastAsia="Arial" w:hAnsi="Arial" w:cs="Arial"/>
                <w:b/>
              </w:rPr>
              <w:t>.  VANOSSI ELISABETTA</w:t>
            </w:r>
          </w:p>
        </w:tc>
        <w:tc>
          <w:tcPr>
            <w:tcW w:w="3562" w:type="dxa"/>
            <w:tcBorders>
              <w:top w:val="single" w:sz="4" w:space="0" w:color="000000"/>
            </w:tcBorders>
          </w:tcPr>
          <w:p w14:paraId="0C0851C4" w14:textId="77777777" w:rsidR="00583C7A" w:rsidRPr="00882A39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0882A39">
              <w:rPr>
                <w:rFonts w:ascii="Arial" w:eastAsia="Arial" w:hAnsi="Arial" w:cs="Arial"/>
                <w:b/>
              </w:rPr>
              <w:t>1</w:t>
            </w:r>
            <w:r>
              <w:rPr>
                <w:rFonts w:ascii="Arial" w:eastAsia="Arial" w:hAnsi="Arial" w:cs="Arial"/>
                <w:b/>
              </w:rPr>
              <w:t>9</w:t>
            </w:r>
            <w:r w:rsidRPr="00882A39">
              <w:rPr>
                <w:rFonts w:ascii="Arial" w:eastAsia="Arial" w:hAnsi="Arial" w:cs="Arial"/>
                <w:b/>
              </w:rPr>
              <w:t xml:space="preserve"> ore cl </w:t>
            </w:r>
            <w:r>
              <w:rPr>
                <w:rFonts w:ascii="Arial" w:eastAsia="Arial" w:hAnsi="Arial" w:cs="Arial"/>
                <w:b/>
              </w:rPr>
              <w:t>1</w:t>
            </w:r>
            <w:r w:rsidRPr="00882A39">
              <w:rPr>
                <w:rFonts w:ascii="Arial" w:eastAsia="Arial" w:hAnsi="Arial" w:cs="Arial"/>
                <w:b/>
              </w:rPr>
              <w:t>^                          = 1</w:t>
            </w:r>
            <w:r>
              <w:rPr>
                <w:rFonts w:ascii="Arial" w:eastAsia="Arial" w:hAnsi="Arial" w:cs="Arial"/>
                <w:b/>
              </w:rPr>
              <w:t>9</w:t>
            </w:r>
            <w:r w:rsidRPr="00882A39">
              <w:rPr>
                <w:rFonts w:ascii="Arial" w:eastAsia="Arial" w:hAnsi="Arial" w:cs="Arial"/>
                <w:b/>
              </w:rPr>
              <w:t xml:space="preserve"> ore                    </w:t>
            </w:r>
          </w:p>
        </w:tc>
        <w:tc>
          <w:tcPr>
            <w:tcW w:w="3260" w:type="dxa"/>
            <w:tcBorders>
              <w:top w:val="single" w:sz="4" w:space="0" w:color="000000"/>
            </w:tcBorders>
          </w:tcPr>
          <w:p w14:paraId="36358DB1" w14:textId="77777777" w:rsidR="00583C7A" w:rsidRPr="00882A39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365"/>
                <w:tab w:val="left" w:pos="1776"/>
              </w:tabs>
              <w:rPr>
                <w:rFonts w:ascii="Arial" w:eastAsia="Arial" w:hAnsi="Arial" w:cs="Arial"/>
              </w:rPr>
            </w:pPr>
            <w:r w:rsidRPr="00882A39">
              <w:rPr>
                <w:rFonts w:ascii="Arial" w:eastAsia="Arial" w:hAnsi="Arial" w:cs="Arial"/>
                <w:b/>
              </w:rPr>
              <w:t xml:space="preserve">  </w:t>
            </w:r>
            <w:r>
              <w:rPr>
                <w:rFonts w:ascii="Arial" w:eastAsia="Arial" w:hAnsi="Arial" w:cs="Arial"/>
                <w:b/>
              </w:rPr>
              <w:t>3</w:t>
            </w:r>
            <w:r w:rsidRPr="00882A39">
              <w:rPr>
                <w:rFonts w:ascii="Arial" w:eastAsia="Arial" w:hAnsi="Arial" w:cs="Arial"/>
                <w:b/>
              </w:rPr>
              <w:t xml:space="preserve"> ore</w:t>
            </w:r>
            <w:r>
              <w:rPr>
                <w:rFonts w:ascii="Arial" w:eastAsia="Arial" w:hAnsi="Arial" w:cs="Arial"/>
                <w:b/>
              </w:rPr>
              <w:t xml:space="preserve">                    </w:t>
            </w:r>
          </w:p>
        </w:tc>
      </w:tr>
      <w:tr w:rsidR="00583C7A" w14:paraId="2F9DD0BF" w14:textId="77777777" w:rsidTr="00583C7A">
        <w:trPr>
          <w:trHeight w:val="286"/>
        </w:trPr>
        <w:tc>
          <w:tcPr>
            <w:tcW w:w="3209" w:type="dxa"/>
            <w:tcBorders>
              <w:bottom w:val="single" w:sz="4" w:space="0" w:color="000000"/>
            </w:tcBorders>
          </w:tcPr>
          <w:p w14:paraId="1B5A9C0C" w14:textId="77777777" w:rsidR="00583C7A" w:rsidRPr="00BA1EC1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</w:rPr>
            </w:pPr>
            <w:r w:rsidRPr="00BA1EC1">
              <w:rPr>
                <w:rFonts w:ascii="Arial" w:eastAsia="Arial" w:hAnsi="Arial" w:cs="Arial"/>
                <w:b/>
                <w:bCs/>
              </w:rPr>
              <w:t>9.  RUSCONI ANNA</w:t>
            </w:r>
          </w:p>
        </w:tc>
        <w:tc>
          <w:tcPr>
            <w:tcW w:w="3562" w:type="dxa"/>
            <w:tcBorders>
              <w:bottom w:val="single" w:sz="4" w:space="0" w:color="000000"/>
            </w:tcBorders>
          </w:tcPr>
          <w:p w14:paraId="7E213FEA" w14:textId="77777777" w:rsidR="00583C7A" w:rsidRPr="00D2387B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bCs/>
              </w:rPr>
            </w:pPr>
            <w:r w:rsidRPr="00D2387B">
              <w:rPr>
                <w:rFonts w:ascii="Arial" w:eastAsia="Arial" w:hAnsi="Arial" w:cs="Arial"/>
                <w:b/>
                <w:bCs/>
              </w:rPr>
              <w:t>=12 ore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5C9DDFC1" w14:textId="77777777" w:rsidR="00583C7A" w:rsidRPr="006D47FC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365"/>
                <w:tab w:val="left" w:pos="1776"/>
              </w:tabs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 xml:space="preserve">  1 o</w:t>
            </w:r>
            <w:r w:rsidRPr="006D47FC">
              <w:rPr>
                <w:rFonts w:ascii="Arial" w:eastAsia="Arial" w:hAnsi="Arial" w:cs="Arial"/>
                <w:b/>
              </w:rPr>
              <w:t>ra ½    +10 ore ½</w:t>
            </w:r>
          </w:p>
        </w:tc>
      </w:tr>
      <w:tr w:rsidR="00583C7A" w14:paraId="25D70847" w14:textId="77777777" w:rsidTr="00583C7A">
        <w:trPr>
          <w:trHeight w:val="191"/>
        </w:trPr>
        <w:tc>
          <w:tcPr>
            <w:tcW w:w="3209" w:type="dxa"/>
            <w:tcBorders>
              <w:bottom w:val="single" w:sz="4" w:space="0" w:color="000000"/>
            </w:tcBorders>
          </w:tcPr>
          <w:p w14:paraId="545DFCDD" w14:textId="77777777" w:rsidR="00583C7A" w:rsidRPr="006D47FC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10.CAZZANIGA GLORIA</w:t>
            </w:r>
          </w:p>
        </w:tc>
        <w:tc>
          <w:tcPr>
            <w:tcW w:w="3562" w:type="dxa"/>
            <w:tcBorders>
              <w:bottom w:val="single" w:sz="4" w:space="0" w:color="000000"/>
            </w:tcBorders>
          </w:tcPr>
          <w:p w14:paraId="34BA7D15" w14:textId="77777777" w:rsidR="00583C7A" w:rsidRPr="00882A39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</w:rPr>
            </w:pPr>
            <w:r w:rsidRPr="00882A39"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 xml:space="preserve">           =11 ore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715D5D73" w14:textId="77777777" w:rsidR="00583C7A" w:rsidRPr="00882A39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6 ore + 4 ore(mense) + 1ora</w:t>
            </w:r>
          </w:p>
        </w:tc>
      </w:tr>
      <w:tr w:rsidR="00583C7A" w14:paraId="53B1B10E" w14:textId="77777777" w:rsidTr="00583C7A">
        <w:trPr>
          <w:trHeight w:val="191"/>
        </w:trPr>
        <w:tc>
          <w:tcPr>
            <w:tcW w:w="3209" w:type="dxa"/>
            <w:tcBorders>
              <w:bottom w:val="single" w:sz="4" w:space="0" w:color="000000"/>
            </w:tcBorders>
          </w:tcPr>
          <w:p w14:paraId="45655D3D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   RENSO  SIMONA (I.R.C.)  </w:t>
            </w:r>
          </w:p>
        </w:tc>
        <w:tc>
          <w:tcPr>
            <w:tcW w:w="3562" w:type="dxa"/>
            <w:tcBorders>
              <w:bottom w:val="single" w:sz="4" w:space="0" w:color="000000"/>
            </w:tcBorders>
          </w:tcPr>
          <w:p w14:paraId="5CB6D802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10 ore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6D899F50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7"/>
              <w:rPr>
                <w:rFonts w:ascii="Arial" w:eastAsia="Arial" w:hAnsi="Arial" w:cs="Arial"/>
                <w:color w:val="000000"/>
              </w:rPr>
            </w:pPr>
          </w:p>
        </w:tc>
      </w:tr>
      <w:bookmarkEnd w:id="6"/>
      <w:tr w:rsidR="00583C7A" w14:paraId="41C2DA4F" w14:textId="77777777" w:rsidTr="00583C7A">
        <w:trPr>
          <w:trHeight w:val="191"/>
        </w:trPr>
        <w:tc>
          <w:tcPr>
            <w:tcW w:w="3209" w:type="dxa"/>
            <w:tcBorders>
              <w:bottom w:val="single" w:sz="4" w:space="0" w:color="000000"/>
            </w:tcBorders>
            <w:shd w:val="clear" w:color="auto" w:fill="BFBFBF"/>
          </w:tcPr>
          <w:p w14:paraId="62E23CA0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62" w:type="dxa"/>
            <w:tcBorders>
              <w:bottom w:val="single" w:sz="4" w:space="0" w:color="000000"/>
            </w:tcBorders>
            <w:shd w:val="clear" w:color="auto" w:fill="BFBFBF"/>
          </w:tcPr>
          <w:p w14:paraId="1C3CBE76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bottom w:val="single" w:sz="4" w:space="0" w:color="000000"/>
            </w:tcBorders>
            <w:shd w:val="clear" w:color="auto" w:fill="BFBFBF"/>
          </w:tcPr>
          <w:p w14:paraId="616383C4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2730"/>
              </w:tabs>
              <w:rPr>
                <w:rFonts w:ascii="Arial" w:eastAsia="Arial" w:hAnsi="Arial" w:cs="Arial"/>
                <w:color w:val="000000"/>
              </w:rPr>
            </w:pPr>
          </w:p>
        </w:tc>
      </w:tr>
      <w:tr w:rsidR="00583C7A" w14:paraId="3E45AF88" w14:textId="77777777" w:rsidTr="00583C7A">
        <w:trPr>
          <w:trHeight w:val="70"/>
        </w:trPr>
        <w:tc>
          <w:tcPr>
            <w:tcW w:w="10031" w:type="dxa"/>
            <w:gridSpan w:val="3"/>
            <w:vAlign w:val="center"/>
          </w:tcPr>
          <w:p w14:paraId="6B3DD5F3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MENSA </w:t>
            </w:r>
            <w:r>
              <w:rPr>
                <w:rFonts w:ascii="Arial" w:eastAsia="Arial" w:hAnsi="Arial" w:cs="Arial"/>
                <w:b/>
              </w:rPr>
              <w:t xml:space="preserve">30  </w:t>
            </w:r>
            <w:r>
              <w:rPr>
                <w:rFonts w:ascii="Arial" w:eastAsia="Arial" w:hAnsi="Arial" w:cs="Arial"/>
                <w:b/>
                <w:color w:val="000000"/>
              </w:rPr>
              <w:t>ORE (</w:t>
            </w:r>
            <w:r>
              <w:rPr>
                <w:rFonts w:ascii="Arial" w:eastAsia="Arial" w:hAnsi="Arial" w:cs="Arial"/>
                <w:b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ins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</w:rPr>
              <w:t xml:space="preserve"> x 4gg x 1 ½h </w:t>
            </w:r>
            <w:r w:rsidRPr="00882A39">
              <w:rPr>
                <w:rFonts w:ascii="Arial" w:eastAsia="Arial" w:hAnsi="Arial" w:cs="Arial"/>
                <w:b/>
                <w:color w:val="000000"/>
              </w:rPr>
              <w:t xml:space="preserve">= </w:t>
            </w:r>
            <w:r w:rsidRPr="00882A39">
              <w:rPr>
                <w:rFonts w:ascii="Arial" w:eastAsia="Arial" w:hAnsi="Arial" w:cs="Arial"/>
                <w:b/>
              </w:rPr>
              <w:t>30</w:t>
            </w:r>
            <w:r w:rsidRPr="00882A39">
              <w:rPr>
                <w:rFonts w:ascii="Arial" w:eastAsia="Arial" w:hAnsi="Arial" w:cs="Arial"/>
                <w:b/>
                <w:color w:val="000000"/>
              </w:rPr>
              <w:t>)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   30h                </w:t>
            </w:r>
          </w:p>
        </w:tc>
      </w:tr>
      <w:tr w:rsidR="00583C7A" w14:paraId="36389152" w14:textId="77777777" w:rsidTr="00583C7A">
        <w:trPr>
          <w:trHeight w:val="1195"/>
        </w:trPr>
        <w:tc>
          <w:tcPr>
            <w:tcW w:w="10031" w:type="dxa"/>
            <w:gridSpan w:val="3"/>
            <w:vAlign w:val="center"/>
          </w:tcPr>
          <w:p w14:paraId="126BCFBF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u w:val="single"/>
              </w:rPr>
            </w:pPr>
          </w:p>
          <w:p w14:paraId="4D0D95F9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 w:rsidRPr="00EA76F7">
              <w:rPr>
                <w:rFonts w:ascii="Arial" w:eastAsia="Arial" w:hAnsi="Arial" w:cs="Arial"/>
                <w:b/>
                <w:color w:val="000000"/>
                <w:u w:val="single"/>
              </w:rPr>
              <w:t>PER IL SOSTEGNO:</w:t>
            </w:r>
            <w:r w:rsidRPr="00EA76F7">
              <w:rPr>
                <w:rFonts w:ascii="Arial" w:eastAsia="Arial" w:hAnsi="Arial" w:cs="Arial"/>
                <w:b/>
                <w:color w:val="000000"/>
              </w:rPr>
              <w:t xml:space="preserve">   GASTALDI </w:t>
            </w:r>
            <w:r>
              <w:rPr>
                <w:rFonts w:ascii="Arial" w:eastAsia="Arial" w:hAnsi="Arial" w:cs="Arial"/>
                <w:b/>
                <w:color w:val="000000"/>
              </w:rPr>
              <w:t>FRANCESCA (22h in cl.^4)</w:t>
            </w:r>
            <w:r w:rsidRPr="00EA76F7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1D3F4528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 xml:space="preserve">                                     </w:t>
            </w:r>
            <w:r w:rsidRPr="00EA76F7">
              <w:rPr>
                <w:rFonts w:ascii="Arial" w:eastAsia="Arial" w:hAnsi="Arial" w:cs="Arial"/>
                <w:b/>
              </w:rPr>
              <w:t>CARPANI</w:t>
            </w:r>
            <w:r w:rsidRPr="00EA76F7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BARBARA (22h in cl.5^)</w:t>
            </w:r>
          </w:p>
          <w:p w14:paraId="1F4CBEE3" w14:textId="77777777" w:rsidR="00583C7A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                                    DI FAZIO ATTILIO ( 8h in cl.2^; 8h in cl.4^; 6h in cl.5^) </w:t>
            </w:r>
          </w:p>
          <w:p w14:paraId="5E43DC83" w14:textId="77777777" w:rsidR="00583C7A" w:rsidRPr="00EA76F7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                                     RICHIARDONE CRISTIANA ( 5h in cl.3^)</w:t>
            </w:r>
          </w:p>
          <w:p w14:paraId="6C6F6375" w14:textId="77777777" w:rsidR="00583C7A" w:rsidRPr="00EA76F7" w:rsidRDefault="00583C7A" w:rsidP="0058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</w:p>
          <w:p w14:paraId="08475F7E" w14:textId="77777777" w:rsidR="00583C7A" w:rsidRDefault="00583C7A" w:rsidP="00583C7A">
            <w:pPr>
              <w:rPr>
                <w:rFonts w:ascii="Arial" w:eastAsia="Arial" w:hAnsi="Arial" w:cs="Arial"/>
                <w:b/>
              </w:rPr>
            </w:pPr>
            <w:r w:rsidRPr="00541A24">
              <w:rPr>
                <w:rFonts w:ascii="Arial" w:eastAsia="Arial" w:hAnsi="Arial" w:cs="Arial"/>
                <w:b/>
              </w:rPr>
              <w:t>ORE DI POTENZIAMENTO PER ATTIVITÀ  ORGANIZZATIVE DI ISTITUTO = 3h Acquistapace Claudia</w:t>
            </w:r>
          </w:p>
          <w:p w14:paraId="35270C1D" w14:textId="77777777" w:rsidR="00583C7A" w:rsidRPr="00541A24" w:rsidRDefault="00583C7A" w:rsidP="00583C7A">
            <w:pPr>
              <w:rPr>
                <w:rFonts w:ascii="Arial" w:eastAsia="Arial" w:hAnsi="Arial" w:cs="Arial"/>
                <w:b/>
              </w:rPr>
            </w:pPr>
          </w:p>
          <w:p w14:paraId="360875E0" w14:textId="77777777" w:rsidR="00583C7A" w:rsidRPr="00541A24" w:rsidRDefault="00583C7A" w:rsidP="00583C7A">
            <w:pPr>
              <w:rPr>
                <w:rFonts w:ascii="Arial" w:eastAsia="Arial" w:hAnsi="Arial" w:cs="Arial"/>
                <w:b/>
              </w:rPr>
            </w:pPr>
            <w:r w:rsidRPr="00541A24">
              <w:rPr>
                <w:rFonts w:ascii="Arial" w:eastAsia="Arial" w:hAnsi="Arial" w:cs="Arial"/>
                <w:b/>
              </w:rPr>
              <w:t xml:space="preserve">ORE DI POTENZIAMENTO PER IL SOSTEGNO = </w:t>
            </w:r>
            <w:r>
              <w:rPr>
                <w:rFonts w:ascii="Arial" w:eastAsia="Arial" w:hAnsi="Arial" w:cs="Arial"/>
                <w:b/>
              </w:rPr>
              <w:t>13h ( 4h in 2^; 3h in 3^; 4h in 4^ ; 2h in 5^)</w:t>
            </w:r>
          </w:p>
          <w:p w14:paraId="7D9ED4D5" w14:textId="77777777" w:rsidR="00583C7A" w:rsidRPr="00541A24" w:rsidRDefault="00583C7A" w:rsidP="00583C7A">
            <w:pPr>
              <w:rPr>
                <w:rFonts w:ascii="Arial" w:eastAsia="Arial" w:hAnsi="Arial" w:cs="Arial"/>
                <w:b/>
              </w:rPr>
            </w:pPr>
            <w:r w:rsidRPr="00541A24">
              <w:rPr>
                <w:rFonts w:ascii="Arial" w:eastAsia="Arial" w:hAnsi="Arial" w:cs="Arial"/>
                <w:b/>
              </w:rPr>
              <w:t xml:space="preserve">                                                                             </w:t>
            </w:r>
          </w:p>
          <w:p w14:paraId="5157F400" w14:textId="77777777" w:rsidR="00583C7A" w:rsidRDefault="00583C7A" w:rsidP="00583C7A">
            <w:pPr>
              <w:rPr>
                <w:rFonts w:ascii="Arial" w:eastAsia="Arial" w:hAnsi="Arial" w:cs="Arial"/>
                <w:b/>
              </w:rPr>
            </w:pPr>
            <w:r w:rsidRPr="00541A24">
              <w:rPr>
                <w:rFonts w:ascii="Arial" w:eastAsia="Arial" w:hAnsi="Arial" w:cs="Arial"/>
                <w:b/>
              </w:rPr>
              <w:t xml:space="preserve">Potenziamento attività didattiche = </w:t>
            </w:r>
            <w:r>
              <w:rPr>
                <w:rFonts w:ascii="Arial" w:eastAsia="Arial" w:hAnsi="Arial" w:cs="Arial"/>
                <w:b/>
              </w:rPr>
              <w:t xml:space="preserve"> 3h</w:t>
            </w:r>
          </w:p>
        </w:tc>
      </w:tr>
    </w:tbl>
    <w:p w14:paraId="79BBE917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4957DE4A" w14:textId="77777777" w:rsidR="00DF0F32" w:rsidRDefault="00DF0F32">
      <w:pPr>
        <w:pBdr>
          <w:top w:val="nil"/>
          <w:left w:val="nil"/>
          <w:bottom w:val="nil"/>
          <w:right w:val="nil"/>
          <w:between w:val="nil"/>
        </w:pBdr>
        <w:rPr>
          <w:color w:val="FF0000"/>
          <w:sz w:val="24"/>
          <w:szCs w:val="24"/>
        </w:rPr>
      </w:pPr>
    </w:p>
    <w:sectPr w:rsidR="00DF0F32" w:rsidSect="001B049C">
      <w:footerReference w:type="default" r:id="rId9"/>
      <w:pgSz w:w="11906" w:h="16838"/>
      <w:pgMar w:top="709" w:right="1134" w:bottom="142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591035" w14:textId="77777777" w:rsidR="00384B65" w:rsidRDefault="00384B65">
      <w:r>
        <w:separator/>
      </w:r>
    </w:p>
  </w:endnote>
  <w:endnote w:type="continuationSeparator" w:id="0">
    <w:p w14:paraId="3CDEF277" w14:textId="77777777" w:rsidR="00384B65" w:rsidRDefault="0038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FEE6C" w14:textId="6360C230" w:rsidR="009D26F8" w:rsidRDefault="009D26F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tab/>
    </w:r>
    <w:r w:rsidR="00CD0D6C">
      <w:rPr>
        <w:color w:val="000000"/>
        <w:sz w:val="24"/>
        <w:szCs w:val="24"/>
      </w:rPr>
      <w:t>03</w:t>
    </w:r>
    <w:r w:rsidR="00014AC2">
      <w:rPr>
        <w:color w:val="000000"/>
        <w:sz w:val="24"/>
        <w:szCs w:val="24"/>
      </w:rPr>
      <w:t>/1</w:t>
    </w:r>
    <w:r w:rsidR="00CD0D6C">
      <w:rPr>
        <w:color w:val="000000"/>
        <w:sz w:val="24"/>
        <w:szCs w:val="24"/>
      </w:rPr>
      <w:t>1</w:t>
    </w:r>
    <w:r>
      <w:rPr>
        <w:sz w:val="24"/>
        <w:szCs w:val="24"/>
      </w:rPr>
      <w:t>/</w:t>
    </w:r>
    <w:r>
      <w:rPr>
        <w:color w:val="000000"/>
        <w:sz w:val="24"/>
        <w:szCs w:val="24"/>
      </w:rPr>
      <w:t>/202</w:t>
    </w:r>
    <w:r w:rsidR="00246074">
      <w:rPr>
        <w:color w:val="000000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F51F4" w14:textId="77777777" w:rsidR="00384B65" w:rsidRDefault="00384B65">
      <w:r>
        <w:separator/>
      </w:r>
    </w:p>
  </w:footnote>
  <w:footnote w:type="continuationSeparator" w:id="0">
    <w:p w14:paraId="67AA69C8" w14:textId="77777777" w:rsidR="00384B65" w:rsidRDefault="00384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0BB8"/>
    <w:multiLevelType w:val="multilevel"/>
    <w:tmpl w:val="70608FE4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5EC5B21"/>
    <w:multiLevelType w:val="hybridMultilevel"/>
    <w:tmpl w:val="4DA2C91E"/>
    <w:lvl w:ilvl="0" w:tplc="C938F62A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E037B"/>
    <w:multiLevelType w:val="hybridMultilevel"/>
    <w:tmpl w:val="60225974"/>
    <w:lvl w:ilvl="0" w:tplc="21EA5AB6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8130C"/>
    <w:multiLevelType w:val="hybridMultilevel"/>
    <w:tmpl w:val="C83C3B3A"/>
    <w:lvl w:ilvl="0" w:tplc="DB68B358">
      <w:start w:val="20"/>
      <w:numFmt w:val="decimal"/>
      <w:lvlText w:val="%1"/>
      <w:lvlJc w:val="left"/>
      <w:pPr>
        <w:ind w:left="720" w:hanging="360"/>
      </w:pPr>
      <w:rPr>
        <w:rFonts w:ascii="Arial" w:eastAsia="Arial" w:hAnsi="Arial" w:cs="Arial"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346C0"/>
    <w:multiLevelType w:val="multilevel"/>
    <w:tmpl w:val="DD50F0D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>
    <w:nsid w:val="28737FEC"/>
    <w:multiLevelType w:val="hybridMultilevel"/>
    <w:tmpl w:val="40A0C830"/>
    <w:lvl w:ilvl="0" w:tplc="EFF2B8E2">
      <w:start w:val="20"/>
      <w:numFmt w:val="decimal"/>
      <w:lvlText w:val="%1"/>
      <w:lvlJc w:val="left"/>
      <w:pPr>
        <w:ind w:left="720" w:hanging="360"/>
      </w:pPr>
      <w:rPr>
        <w:rFonts w:ascii="Arial" w:eastAsia="Arial" w:hAnsi="Arial" w:cs="Arial"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247CF"/>
    <w:multiLevelType w:val="hybridMultilevel"/>
    <w:tmpl w:val="17EE8E32"/>
    <w:lvl w:ilvl="0" w:tplc="94C4949E">
      <w:start w:val="2"/>
      <w:numFmt w:val="decimal"/>
      <w:lvlText w:val="%1"/>
      <w:lvlJc w:val="left"/>
      <w:pPr>
        <w:ind w:left="465" w:hanging="360"/>
      </w:pPr>
      <w:rPr>
        <w:rFonts w:ascii="Arial" w:eastAsia="Arial" w:hAnsi="Arial" w:cs="Arial"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39693181"/>
    <w:multiLevelType w:val="multilevel"/>
    <w:tmpl w:val="1AAA685E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8">
    <w:nsid w:val="4BB7767D"/>
    <w:multiLevelType w:val="multilevel"/>
    <w:tmpl w:val="F746BA8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">
    <w:nsid w:val="4BE26EF4"/>
    <w:multiLevelType w:val="hybridMultilevel"/>
    <w:tmpl w:val="A33265E4"/>
    <w:lvl w:ilvl="0" w:tplc="7C8A30C0">
      <w:start w:val="1"/>
      <w:numFmt w:val="decimal"/>
      <w:lvlText w:val="%1"/>
      <w:lvlJc w:val="left"/>
      <w:pPr>
        <w:ind w:left="468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>
    <w:nsid w:val="55667480"/>
    <w:multiLevelType w:val="hybridMultilevel"/>
    <w:tmpl w:val="CDE8BC24"/>
    <w:lvl w:ilvl="0" w:tplc="F69C6178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66A5E"/>
    <w:multiLevelType w:val="hybridMultilevel"/>
    <w:tmpl w:val="1D8E2C36"/>
    <w:lvl w:ilvl="0" w:tplc="3954CA72">
      <w:start w:val="20"/>
      <w:numFmt w:val="decimal"/>
      <w:lvlText w:val="%1"/>
      <w:lvlJc w:val="left"/>
      <w:pPr>
        <w:ind w:left="720" w:hanging="360"/>
      </w:pPr>
      <w:rPr>
        <w:rFonts w:ascii="Arial" w:eastAsia="Arial" w:hAnsi="Arial" w:cs="Arial"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6"/>
  </w:num>
  <w:num w:numId="6">
    <w:abstractNumId w:val="3"/>
  </w:num>
  <w:num w:numId="7">
    <w:abstractNumId w:val="11"/>
  </w:num>
  <w:num w:numId="8">
    <w:abstractNumId w:val="5"/>
  </w:num>
  <w:num w:numId="9">
    <w:abstractNumId w:val="9"/>
  </w:num>
  <w:num w:numId="10">
    <w:abstractNumId w:val="1"/>
  </w:num>
  <w:num w:numId="11">
    <w:abstractNumId w:val="10"/>
  </w:num>
  <w:num w:numId="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talia Colombo">
    <w15:presenceInfo w15:providerId="Windows Live" w15:userId="e26ffe668dde6fa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F32"/>
    <w:rsid w:val="00002B57"/>
    <w:rsid w:val="00014AC2"/>
    <w:rsid w:val="00036171"/>
    <w:rsid w:val="00077733"/>
    <w:rsid w:val="000A4BA1"/>
    <w:rsid w:val="000B1805"/>
    <w:rsid w:val="000E323D"/>
    <w:rsid w:val="000F135C"/>
    <w:rsid w:val="000F590B"/>
    <w:rsid w:val="00117F82"/>
    <w:rsid w:val="0017103D"/>
    <w:rsid w:val="001B049C"/>
    <w:rsid w:val="001C337A"/>
    <w:rsid w:val="001C4580"/>
    <w:rsid w:val="001E130C"/>
    <w:rsid w:val="001E744B"/>
    <w:rsid w:val="00201A2C"/>
    <w:rsid w:val="00206AB3"/>
    <w:rsid w:val="00214286"/>
    <w:rsid w:val="00246074"/>
    <w:rsid w:val="002C7428"/>
    <w:rsid w:val="002D7B6C"/>
    <w:rsid w:val="00316E37"/>
    <w:rsid w:val="00384B65"/>
    <w:rsid w:val="00392121"/>
    <w:rsid w:val="003B194C"/>
    <w:rsid w:val="003B638F"/>
    <w:rsid w:val="003C07E3"/>
    <w:rsid w:val="003C35BC"/>
    <w:rsid w:val="003D0D52"/>
    <w:rsid w:val="0044183F"/>
    <w:rsid w:val="00465748"/>
    <w:rsid w:val="0049390C"/>
    <w:rsid w:val="004A429A"/>
    <w:rsid w:val="004A4B7D"/>
    <w:rsid w:val="004B6957"/>
    <w:rsid w:val="004D0B65"/>
    <w:rsid w:val="00520B9B"/>
    <w:rsid w:val="00541A24"/>
    <w:rsid w:val="00570D27"/>
    <w:rsid w:val="00583C7A"/>
    <w:rsid w:val="0061197C"/>
    <w:rsid w:val="0065181F"/>
    <w:rsid w:val="0066421D"/>
    <w:rsid w:val="00667407"/>
    <w:rsid w:val="0068489C"/>
    <w:rsid w:val="006A2282"/>
    <w:rsid w:val="006D47FC"/>
    <w:rsid w:val="0074366C"/>
    <w:rsid w:val="0075323F"/>
    <w:rsid w:val="008164BC"/>
    <w:rsid w:val="00831B30"/>
    <w:rsid w:val="00842BAF"/>
    <w:rsid w:val="00863D55"/>
    <w:rsid w:val="00875E85"/>
    <w:rsid w:val="00882A39"/>
    <w:rsid w:val="00883862"/>
    <w:rsid w:val="00885F4D"/>
    <w:rsid w:val="008B213A"/>
    <w:rsid w:val="008D16CD"/>
    <w:rsid w:val="008F0875"/>
    <w:rsid w:val="008F0E25"/>
    <w:rsid w:val="0091507B"/>
    <w:rsid w:val="00940B81"/>
    <w:rsid w:val="00955E50"/>
    <w:rsid w:val="00962586"/>
    <w:rsid w:val="00973D11"/>
    <w:rsid w:val="00980037"/>
    <w:rsid w:val="009B309B"/>
    <w:rsid w:val="009D26F8"/>
    <w:rsid w:val="009E3387"/>
    <w:rsid w:val="00A3388F"/>
    <w:rsid w:val="00AC663C"/>
    <w:rsid w:val="00AD4397"/>
    <w:rsid w:val="00AF0AF7"/>
    <w:rsid w:val="00BA1EC1"/>
    <w:rsid w:val="00C3274A"/>
    <w:rsid w:val="00C45F3E"/>
    <w:rsid w:val="00C53F60"/>
    <w:rsid w:val="00C77B70"/>
    <w:rsid w:val="00C81BC2"/>
    <w:rsid w:val="00CC35C6"/>
    <w:rsid w:val="00CD0D6C"/>
    <w:rsid w:val="00CD4C59"/>
    <w:rsid w:val="00CF07ED"/>
    <w:rsid w:val="00D2387B"/>
    <w:rsid w:val="00D56AD0"/>
    <w:rsid w:val="00D71005"/>
    <w:rsid w:val="00D86943"/>
    <w:rsid w:val="00D87127"/>
    <w:rsid w:val="00D90DCA"/>
    <w:rsid w:val="00D972F9"/>
    <w:rsid w:val="00DF0F32"/>
    <w:rsid w:val="00DF7E72"/>
    <w:rsid w:val="00E06560"/>
    <w:rsid w:val="00E56E10"/>
    <w:rsid w:val="00E60A82"/>
    <w:rsid w:val="00E84435"/>
    <w:rsid w:val="00E8558A"/>
    <w:rsid w:val="00E93AFE"/>
    <w:rsid w:val="00EA76F7"/>
    <w:rsid w:val="00EF6EA3"/>
    <w:rsid w:val="00F044CA"/>
    <w:rsid w:val="00F0455C"/>
    <w:rsid w:val="00F12172"/>
    <w:rsid w:val="00F16AA6"/>
    <w:rsid w:val="00F20FD0"/>
    <w:rsid w:val="00F911A8"/>
    <w:rsid w:val="00FA5BD2"/>
    <w:rsid w:val="00FB5F7E"/>
    <w:rsid w:val="00FB749F"/>
    <w:rsid w:val="00FD17DD"/>
    <w:rsid w:val="00F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90E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E32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323D"/>
  </w:style>
  <w:style w:type="paragraph" w:styleId="Pidipagina">
    <w:name w:val="footer"/>
    <w:basedOn w:val="Normale"/>
    <w:link w:val="PidipaginaCarattere"/>
    <w:uiPriority w:val="99"/>
    <w:unhideWhenUsed/>
    <w:rsid w:val="000E32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23D"/>
  </w:style>
  <w:style w:type="paragraph" w:styleId="Paragrafoelenco">
    <w:name w:val="List Paragraph"/>
    <w:basedOn w:val="Normale"/>
    <w:uiPriority w:val="34"/>
    <w:qFormat/>
    <w:rsid w:val="000E323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26F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26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E32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323D"/>
  </w:style>
  <w:style w:type="paragraph" w:styleId="Pidipagina">
    <w:name w:val="footer"/>
    <w:basedOn w:val="Normale"/>
    <w:link w:val="PidipaginaCarattere"/>
    <w:uiPriority w:val="99"/>
    <w:unhideWhenUsed/>
    <w:rsid w:val="000E32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23D"/>
  </w:style>
  <w:style w:type="paragraph" w:styleId="Paragrafoelenco">
    <w:name w:val="List Paragraph"/>
    <w:basedOn w:val="Normale"/>
    <w:uiPriority w:val="34"/>
    <w:qFormat/>
    <w:rsid w:val="000E323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26F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26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4972E-09EF-4DD6-A814-56D1DA18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1633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Utente</cp:lastModifiedBy>
  <cp:revision>4</cp:revision>
  <cp:lastPrinted>2021-11-03T12:10:00Z</cp:lastPrinted>
  <dcterms:created xsi:type="dcterms:W3CDTF">2021-11-02T07:41:00Z</dcterms:created>
  <dcterms:modified xsi:type="dcterms:W3CDTF">2021-11-08T11:13:00Z</dcterms:modified>
</cp:coreProperties>
</file>